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5" w:type="dxa"/>
        <w:tblLook w:val="04A0" w:firstRow="1" w:lastRow="0" w:firstColumn="1" w:lastColumn="0" w:noHBand="0" w:noVBand="1"/>
      </w:tblPr>
      <w:tblGrid>
        <w:gridCol w:w="2518"/>
        <w:gridCol w:w="7967"/>
      </w:tblGrid>
      <w:tr w:rsidR="0063089C" w:rsidTr="009524C5">
        <w:tc>
          <w:tcPr>
            <w:tcW w:w="2518" w:type="dxa"/>
          </w:tcPr>
          <w:p w:rsidR="0063089C" w:rsidRDefault="0021511C" w:rsidP="009524C5">
            <w:pPr>
              <w:pStyle w:val="NOSSideHeading"/>
              <w:ind w:right="-108"/>
            </w:pPr>
            <w:bookmarkStart w:id="0" w:name="Overview"/>
            <w:r>
              <w:t>Overview</w:t>
            </w:r>
            <w:r>
              <w:br/>
            </w:r>
          </w:p>
        </w:tc>
        <w:tc>
          <w:tcPr>
            <w:tcW w:w="7967" w:type="dxa"/>
          </w:tcPr>
          <w:p w:rsidR="00A97AF5" w:rsidRPr="00266907" w:rsidRDefault="00553334" w:rsidP="0063404D">
            <w:pPr>
              <w:rPr>
                <w:rFonts w:cs="Arial"/>
              </w:rPr>
            </w:pPr>
            <w:bookmarkStart w:id="1" w:name="StartOverview"/>
            <w:bookmarkEnd w:id="1"/>
            <w:r w:rsidRPr="00266907">
              <w:rPr>
                <w:rFonts w:cs="Arial"/>
              </w:rPr>
              <w:t xml:space="preserve">This </w:t>
            </w:r>
            <w:r w:rsidRPr="00B06129">
              <w:rPr>
                <w:rFonts w:cs="Arial"/>
              </w:rPr>
              <w:t>standard</w:t>
            </w:r>
            <w:r w:rsidR="00B06129" w:rsidRPr="00B06129">
              <w:rPr>
                <w:rFonts w:cs="Arial"/>
              </w:rPr>
              <w:t xml:space="preserve"> </w:t>
            </w:r>
            <w:r w:rsidR="007A326E" w:rsidRPr="007A326E">
              <w:t>requires the candidate to cut automotive glass, i</w:t>
            </w:r>
            <w:r w:rsidR="00897CD9">
              <w:t>.</w:t>
            </w:r>
            <w:r w:rsidR="007A326E" w:rsidRPr="007A326E">
              <w:t>e</w:t>
            </w:r>
            <w:r w:rsidR="00897CD9">
              <w:t>.</w:t>
            </w:r>
            <w:r w:rsidR="007A326E" w:rsidRPr="007A326E">
              <w:t xml:space="preserve"> laminated safety glass, for installation in vehicles.  The dimensions of the glass have to be measured so that the correct glass size is cut.  In addition, the correct type of glass has to be installed to meet various requirements (e</w:t>
            </w:r>
            <w:r w:rsidR="00897CD9">
              <w:t>.</w:t>
            </w:r>
            <w:r w:rsidR="007A326E" w:rsidRPr="007A326E">
              <w:t>g</w:t>
            </w:r>
            <w:r w:rsidR="00897CD9">
              <w:t>.</w:t>
            </w:r>
            <w:r w:rsidR="007A326E" w:rsidRPr="007A326E">
              <w:t xml:space="preserve"> windscreens and side screens), including health and safety.  The glass then has to be cut carefully to ensure it fits into the aperture.</w:t>
            </w:r>
          </w:p>
          <w:p w:rsidR="00064639" w:rsidRPr="003818AD" w:rsidRDefault="00064639" w:rsidP="00064639"/>
          <w:p w:rsidR="00EE5D4B" w:rsidRPr="00553334" w:rsidRDefault="00EE5D4B" w:rsidP="00553334">
            <w:pPr>
              <w:pStyle w:val="NOSNumberList"/>
              <w:numPr>
                <w:ilvl w:val="0"/>
                <w:numId w:val="0"/>
              </w:numPr>
            </w:pPr>
          </w:p>
          <w:p w:rsidR="00553334" w:rsidRDefault="00553334" w:rsidP="00823628">
            <w:pPr>
              <w:pStyle w:val="NOSNumberList"/>
              <w:numPr>
                <w:ilvl w:val="0"/>
                <w:numId w:val="0"/>
              </w:numPr>
            </w:pPr>
          </w:p>
        </w:tc>
      </w:tr>
      <w:bookmarkEnd w:id="0"/>
    </w:tbl>
    <w:p w:rsidR="0052780A" w:rsidRDefault="0052780A">
      <w:r>
        <w:br w:type="page"/>
      </w:r>
      <w:bookmarkStart w:id="2" w:name="EndOverview"/>
      <w:bookmarkEnd w:id="2"/>
    </w:p>
    <w:tbl>
      <w:tblPr>
        <w:tblW w:w="0" w:type="auto"/>
        <w:tblLook w:val="04A0" w:firstRow="1" w:lastRow="0" w:firstColumn="1" w:lastColumn="0" w:noHBand="0" w:noVBand="1"/>
      </w:tblPr>
      <w:tblGrid>
        <w:gridCol w:w="2495"/>
        <w:gridCol w:w="7711"/>
      </w:tblGrid>
      <w:tr w:rsidR="0052780A" w:rsidRPr="00CF4D98" w:rsidTr="00266907">
        <w:trPr>
          <w:trHeight w:val="4977"/>
        </w:trPr>
        <w:tc>
          <w:tcPr>
            <w:tcW w:w="2518" w:type="dxa"/>
          </w:tcPr>
          <w:p w:rsidR="0052780A" w:rsidRDefault="0021511C" w:rsidP="0050084C">
            <w:pPr>
              <w:autoSpaceDE w:val="0"/>
              <w:autoSpaceDN w:val="0"/>
              <w:adjustRightInd w:val="0"/>
              <w:spacing w:line="240" w:lineRule="auto"/>
              <w:rPr>
                <w:rFonts w:ascii="Helvetica" w:hAnsi="Helvetica" w:cs="Helvetica"/>
                <w:b/>
                <w:i/>
                <w:iCs/>
                <w:color w:val="0078C1"/>
              </w:rPr>
            </w:pPr>
            <w:bookmarkStart w:id="3" w:name="Performance"/>
            <w:r w:rsidRPr="0036118B">
              <w:rPr>
                <w:rFonts w:cs="Arial"/>
                <w:b/>
                <w:bCs/>
                <w:color w:val="0078C1"/>
                <w:sz w:val="26"/>
                <w:lang w:eastAsia="en-GB"/>
              </w:rPr>
              <w:lastRenderedPageBreak/>
              <w:t>Performance criteria</w:t>
            </w:r>
            <w:r>
              <w:rPr>
                <w:rFonts w:ascii="Helvetica" w:hAnsi="Helvetica" w:cs="Helvetica"/>
                <w:b/>
                <w:bCs/>
                <w:color w:val="0078C1"/>
                <w:sz w:val="26"/>
                <w:lang w:eastAsia="en-GB"/>
              </w:rPr>
              <w:br/>
            </w:r>
          </w:p>
          <w:p w:rsidR="0021511C" w:rsidRDefault="0021511C" w:rsidP="00016B9A">
            <w:pPr>
              <w:pStyle w:val="NOSSideSubHeading"/>
              <w:spacing w:line="240" w:lineRule="auto"/>
            </w:pPr>
            <w:r w:rsidRPr="00CF4D98">
              <w:t>You must be able to:</w:t>
            </w:r>
          </w:p>
          <w:p w:rsidR="0052780A" w:rsidRPr="00CF4D98" w:rsidRDefault="0052780A" w:rsidP="00016B9A">
            <w:pPr>
              <w:pStyle w:val="NOSSideSubHeading"/>
              <w:spacing w:line="240" w:lineRule="auto"/>
            </w:pPr>
          </w:p>
        </w:tc>
        <w:tc>
          <w:tcPr>
            <w:tcW w:w="7902" w:type="dxa"/>
          </w:tcPr>
          <w:p w:rsidR="00553334" w:rsidRDefault="00553334" w:rsidP="00A97AF5">
            <w:bookmarkStart w:id="4" w:name="StartPerformance"/>
            <w:bookmarkEnd w:id="4"/>
          </w:p>
          <w:p w:rsidR="00553334" w:rsidRPr="00A97AF5" w:rsidRDefault="00553334" w:rsidP="00A97AF5">
            <w:pPr>
              <w:rPr>
                <w:rFonts w:cs="Arial"/>
              </w:rPr>
            </w:pPr>
          </w:p>
          <w:p w:rsidR="00553334" w:rsidRPr="00266907" w:rsidRDefault="00553334" w:rsidP="003D422F">
            <w:pPr>
              <w:rPr>
                <w:rFonts w:cs="Arial"/>
              </w:rPr>
            </w:pPr>
          </w:p>
          <w:p w:rsidR="001073CA" w:rsidRDefault="001073CA" w:rsidP="001073CA">
            <w:pPr>
              <w:pStyle w:val="ListParagraph"/>
              <w:numPr>
                <w:ilvl w:val="0"/>
                <w:numId w:val="48"/>
              </w:numPr>
              <w:ind w:left="601" w:hanging="601"/>
            </w:pPr>
            <w:r>
              <w:t>comply with health and safety requirements and procedures at all times</w:t>
            </w:r>
          </w:p>
          <w:p w:rsidR="001073CA" w:rsidRDefault="001073CA" w:rsidP="001073CA">
            <w:pPr>
              <w:pStyle w:val="ListParagraph"/>
              <w:numPr>
                <w:ilvl w:val="0"/>
                <w:numId w:val="48"/>
              </w:numPr>
              <w:ind w:left="601" w:hanging="601"/>
            </w:pPr>
            <w:r>
              <w:t>identify and assess any complex requirements that affect the shaping of the automotive glass</w:t>
            </w:r>
          </w:p>
          <w:p w:rsidR="001073CA" w:rsidRDefault="001073CA" w:rsidP="001073CA">
            <w:pPr>
              <w:pStyle w:val="ListParagraph"/>
              <w:numPr>
                <w:ilvl w:val="0"/>
                <w:numId w:val="48"/>
              </w:numPr>
              <w:ind w:left="601" w:hanging="601"/>
            </w:pPr>
            <w:r>
              <w:t>ensure appropriate measuring equipment is used and that it is accurate</w:t>
            </w:r>
          </w:p>
          <w:p w:rsidR="001073CA" w:rsidRDefault="001073CA" w:rsidP="001073CA">
            <w:pPr>
              <w:pStyle w:val="ListParagraph"/>
              <w:numPr>
                <w:ilvl w:val="0"/>
                <w:numId w:val="48"/>
              </w:numPr>
              <w:ind w:left="601" w:hanging="601"/>
            </w:pPr>
            <w:r>
              <w:t>obtain the correct specification for the automotive glass</w:t>
            </w:r>
          </w:p>
          <w:p w:rsidR="001073CA" w:rsidRDefault="001073CA" w:rsidP="001073CA">
            <w:pPr>
              <w:pStyle w:val="ListParagraph"/>
              <w:numPr>
                <w:ilvl w:val="0"/>
                <w:numId w:val="48"/>
              </w:numPr>
              <w:ind w:left="601" w:hanging="601"/>
            </w:pPr>
            <w:r>
              <w:t>ensure quality assurance requirements are satisfied</w:t>
            </w:r>
          </w:p>
          <w:p w:rsidR="001073CA" w:rsidRDefault="001073CA" w:rsidP="001073CA">
            <w:pPr>
              <w:pStyle w:val="ListParagraph"/>
              <w:numPr>
                <w:ilvl w:val="0"/>
                <w:numId w:val="48"/>
              </w:numPr>
              <w:ind w:left="601" w:hanging="601"/>
            </w:pPr>
            <w:r>
              <w:t>identify and prepare a suitable location for shaping the automotive glass</w:t>
            </w:r>
          </w:p>
          <w:p w:rsidR="001073CA" w:rsidRDefault="001073CA" w:rsidP="001073CA">
            <w:pPr>
              <w:pStyle w:val="ListParagraph"/>
              <w:numPr>
                <w:ilvl w:val="0"/>
                <w:numId w:val="48"/>
              </w:numPr>
              <w:ind w:left="601" w:hanging="601"/>
            </w:pPr>
            <w:r>
              <w:t>position the automotive glass correctly for cutting, shaping and finishing</w:t>
            </w:r>
          </w:p>
          <w:p w:rsidR="001073CA" w:rsidRDefault="001073CA" w:rsidP="001073CA">
            <w:pPr>
              <w:pStyle w:val="ListParagraph"/>
              <w:numPr>
                <w:ilvl w:val="0"/>
                <w:numId w:val="48"/>
              </w:numPr>
              <w:ind w:left="601" w:hanging="601"/>
            </w:pPr>
            <w:r>
              <w:t>cut, shape and finish the automotive glass correctly according to the specification</w:t>
            </w:r>
          </w:p>
          <w:p w:rsidR="001073CA" w:rsidRDefault="001073CA" w:rsidP="001073CA">
            <w:pPr>
              <w:pStyle w:val="ListParagraph"/>
              <w:numPr>
                <w:ilvl w:val="0"/>
                <w:numId w:val="48"/>
              </w:numPr>
              <w:ind w:left="601" w:hanging="601"/>
            </w:pPr>
            <w:r>
              <w:t>monitor the cutting, shaping and finishing to ensure it achieves the specification</w:t>
            </w:r>
          </w:p>
          <w:p w:rsidR="001073CA" w:rsidRDefault="001073CA" w:rsidP="001073CA">
            <w:pPr>
              <w:pStyle w:val="ListParagraph"/>
              <w:numPr>
                <w:ilvl w:val="0"/>
                <w:numId w:val="48"/>
              </w:numPr>
              <w:ind w:left="601" w:hanging="601"/>
            </w:pPr>
            <w:r>
              <w:t>ensure that the glass is marked with the correct British or European marking</w:t>
            </w:r>
          </w:p>
          <w:p w:rsidR="001073CA" w:rsidRDefault="001073CA" w:rsidP="001073CA">
            <w:pPr>
              <w:pStyle w:val="ListParagraph"/>
              <w:numPr>
                <w:ilvl w:val="0"/>
                <w:numId w:val="48"/>
              </w:numPr>
              <w:ind w:left="601" w:hanging="601"/>
            </w:pPr>
            <w:r>
              <w:t>use the automotive glass effectively to minimise wastage</w:t>
            </w:r>
          </w:p>
          <w:p w:rsidR="001073CA" w:rsidRDefault="001073CA" w:rsidP="001073CA">
            <w:pPr>
              <w:pStyle w:val="ListParagraph"/>
              <w:numPr>
                <w:ilvl w:val="0"/>
                <w:numId w:val="48"/>
              </w:numPr>
              <w:ind w:left="601" w:hanging="601"/>
            </w:pPr>
            <w:r>
              <w:t>store finished product to minimise damage and correctly dispose of waste</w:t>
            </w:r>
          </w:p>
          <w:p w:rsidR="003C6D88" w:rsidRPr="001073CA" w:rsidRDefault="001073CA" w:rsidP="001073CA">
            <w:pPr>
              <w:pStyle w:val="ListParagraph"/>
              <w:numPr>
                <w:ilvl w:val="0"/>
                <w:numId w:val="48"/>
              </w:numPr>
              <w:ind w:left="601" w:hanging="601"/>
            </w:pPr>
            <w:r>
              <w:t>record information on the cutting, shaping and finishing of automotive glass in the appropriate information systems</w:t>
            </w:r>
          </w:p>
        </w:tc>
      </w:tr>
    </w:tbl>
    <w:p w:rsidR="0052780A" w:rsidRDefault="0052780A" w:rsidP="0052780A">
      <w:bookmarkStart w:id="5" w:name="EndPerformance"/>
      <w:bookmarkEnd w:id="3"/>
      <w:bookmarkEnd w:id="5"/>
    </w:p>
    <w:p w:rsidR="0052780A" w:rsidRDefault="0052780A">
      <w:r>
        <w:br w:type="page"/>
      </w:r>
    </w:p>
    <w:tbl>
      <w:tblPr>
        <w:tblW w:w="0" w:type="auto"/>
        <w:tblLook w:val="04A0" w:firstRow="1" w:lastRow="0" w:firstColumn="1" w:lastColumn="0" w:noHBand="0" w:noVBand="1"/>
      </w:tblPr>
      <w:tblGrid>
        <w:gridCol w:w="2501"/>
        <w:gridCol w:w="7705"/>
      </w:tblGrid>
      <w:tr w:rsidR="0052780A" w:rsidRPr="00CF4D98" w:rsidTr="00690067">
        <w:tc>
          <w:tcPr>
            <w:tcW w:w="2518" w:type="dxa"/>
          </w:tcPr>
          <w:p w:rsidR="0052780A" w:rsidRDefault="006075B5" w:rsidP="00173AEB">
            <w:pPr>
              <w:pStyle w:val="NOSSideHeading"/>
              <w:rPr>
                <w:rFonts w:ascii="Helvetica" w:hAnsi="Helvetica" w:cs="Helvetica"/>
                <w:b w:val="0"/>
                <w:i/>
                <w:iCs/>
                <w:noProof w:val="0"/>
                <w:color w:val="0078C1"/>
                <w:sz w:val="22"/>
              </w:rPr>
            </w:pPr>
            <w:r w:rsidRPr="0036118B">
              <w:rPr>
                <w:rFonts w:cs="Arial"/>
              </w:rPr>
              <w:lastRenderedPageBreak/>
              <w:t>K</w:t>
            </w:r>
            <w:r w:rsidRPr="0036118B">
              <w:rPr>
                <w:rFonts w:cs="Arial"/>
                <w:bCs/>
              </w:rPr>
              <w:t>nowledge and understanding</w:t>
            </w:r>
            <w:r>
              <w:rPr>
                <w:rFonts w:ascii="Helvetica" w:hAnsi="Helvetica"/>
              </w:rPr>
              <w:br/>
            </w:r>
            <w:bookmarkStart w:id="6" w:name="Knowledge"/>
          </w:p>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p w:rsidR="0052780A" w:rsidRDefault="0052780A" w:rsidP="00173AEB">
            <w:pPr>
              <w:pStyle w:val="NOSSideSubHeading"/>
              <w:spacing w:line="240" w:lineRule="auto"/>
              <w:rPr>
                <w:rFonts w:ascii="Helvetica" w:hAnsi="Helvetica" w:cs="Helvetica"/>
                <w:iCs/>
                <w:noProof w:val="0"/>
                <w:color w:val="0078C1"/>
              </w:rPr>
            </w:pPr>
          </w:p>
          <w:p w:rsidR="0052780A" w:rsidDel="00C05D19" w:rsidRDefault="0052780A" w:rsidP="00690067">
            <w:pPr>
              <w:pStyle w:val="NOSSideSubHeading"/>
              <w:rPr>
                <w:del w:id="7" w:author="Caroline Harris" w:date="2020-01-13T17:13:00Z"/>
              </w:rPr>
            </w:pPr>
          </w:p>
          <w:p w:rsidR="00553334" w:rsidDel="00C05D19" w:rsidRDefault="00553334" w:rsidP="00690067">
            <w:pPr>
              <w:pStyle w:val="NOSSideSubHeading"/>
              <w:rPr>
                <w:del w:id="8" w:author="Caroline Harris" w:date="2020-01-13T17:13:00Z"/>
              </w:rPr>
            </w:pPr>
          </w:p>
          <w:p w:rsidR="00553334" w:rsidRDefault="00553334" w:rsidP="00690067">
            <w:pPr>
              <w:pStyle w:val="NOSSideSubHeading"/>
            </w:pPr>
            <w:r w:rsidRPr="0036118B">
              <w:rPr>
                <w:rFonts w:cs="Arial"/>
                <w:iCs/>
                <w:noProof w:val="0"/>
                <w:color w:val="0078C1"/>
              </w:rPr>
              <w:t>You need to know and understand:</w:t>
            </w:r>
          </w:p>
          <w:p w:rsidR="00553334" w:rsidRDefault="00553334" w:rsidP="00690067">
            <w:pPr>
              <w:pStyle w:val="NOSSideSubHeading"/>
            </w:pPr>
          </w:p>
          <w:p w:rsidR="00A97AF5" w:rsidRDefault="00A97AF5"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B06129" w:rsidRDefault="00B06129" w:rsidP="00690067">
            <w:pPr>
              <w:pStyle w:val="NOSSideSubHeading"/>
              <w:rPr>
                <w:rFonts w:cs="Arial"/>
                <w:iCs/>
                <w:noProof w:val="0"/>
                <w:color w:val="0078C1"/>
              </w:rPr>
            </w:pPr>
          </w:p>
          <w:p w:rsidR="007E1B5F" w:rsidRDefault="007E1B5F" w:rsidP="00690067">
            <w:pPr>
              <w:pStyle w:val="NOSSideSubHeading"/>
              <w:rPr>
                <w:rFonts w:cs="Arial"/>
                <w:iCs/>
                <w:noProof w:val="0"/>
                <w:color w:val="0078C1"/>
              </w:rPr>
            </w:pPr>
          </w:p>
          <w:p w:rsidR="00553334" w:rsidRDefault="00553334" w:rsidP="00690067">
            <w:pPr>
              <w:pStyle w:val="NOSSideSubHeading"/>
            </w:pPr>
            <w:r w:rsidRPr="0036118B">
              <w:rPr>
                <w:rFonts w:cs="Arial"/>
                <w:iCs/>
                <w:noProof w:val="0"/>
                <w:color w:val="0078C1"/>
              </w:rPr>
              <w:t>You need to know and understand:</w:t>
            </w:r>
          </w:p>
          <w:p w:rsidR="00553334" w:rsidRDefault="00553334" w:rsidP="00690067">
            <w:pPr>
              <w:pStyle w:val="NOSSideSubHeading"/>
            </w:pPr>
          </w:p>
          <w:p w:rsidR="00845446" w:rsidRDefault="00845446" w:rsidP="00266907">
            <w:pPr>
              <w:pStyle w:val="NOSSideSubHeading"/>
            </w:pPr>
          </w:p>
          <w:p w:rsidR="00845446" w:rsidRDefault="00845446" w:rsidP="00845446">
            <w:pPr>
              <w:pStyle w:val="NOSSideSubHeading"/>
            </w:pPr>
            <w:r w:rsidRPr="0036118B">
              <w:rPr>
                <w:rFonts w:cs="Arial"/>
                <w:iCs/>
                <w:noProof w:val="0"/>
                <w:color w:val="0078C1"/>
              </w:rPr>
              <w:t>You need to know and understand:</w:t>
            </w:r>
          </w:p>
          <w:p w:rsidR="00845446" w:rsidRDefault="00845446" w:rsidP="00266907">
            <w:pPr>
              <w:pStyle w:val="NOSSideSubHeading"/>
            </w:pPr>
          </w:p>
          <w:p w:rsidR="00845446" w:rsidRDefault="00845446" w:rsidP="00266907">
            <w:pPr>
              <w:pStyle w:val="NOSSideSubHeading"/>
            </w:pPr>
          </w:p>
          <w:p w:rsidR="00845446" w:rsidRDefault="00845446" w:rsidP="00845446">
            <w:pPr>
              <w:pStyle w:val="NOSSideSubHeading"/>
            </w:pPr>
            <w:r w:rsidRPr="0036118B">
              <w:rPr>
                <w:rFonts w:cs="Arial"/>
                <w:iCs/>
                <w:noProof w:val="0"/>
                <w:color w:val="0078C1"/>
              </w:rPr>
              <w:t>You need to know and understand:</w:t>
            </w:r>
          </w:p>
          <w:p w:rsidR="00845446" w:rsidRDefault="00845446" w:rsidP="00266907">
            <w:pPr>
              <w:pStyle w:val="NOSSideSubHeading"/>
            </w:pPr>
          </w:p>
          <w:p w:rsidR="00D52F22" w:rsidRPr="00CF4D98" w:rsidRDefault="00D52F22" w:rsidP="007A326E">
            <w:pPr>
              <w:pStyle w:val="NOSSideSubHeading"/>
            </w:pPr>
          </w:p>
        </w:tc>
        <w:tc>
          <w:tcPr>
            <w:tcW w:w="7902" w:type="dxa"/>
          </w:tcPr>
          <w:p w:rsidR="007A326E" w:rsidRDefault="007A326E" w:rsidP="007A326E">
            <w:pPr>
              <w:rPr>
                <w:b/>
              </w:rPr>
            </w:pPr>
            <w:bookmarkStart w:id="9" w:name="StartKnowledge"/>
            <w:bookmarkEnd w:id="9"/>
            <w:r w:rsidRPr="007A326E">
              <w:rPr>
                <w:b/>
              </w:rPr>
              <w:t>Health and safety</w:t>
            </w:r>
          </w:p>
          <w:p w:rsidR="007A326E" w:rsidRDefault="007A326E" w:rsidP="007A326E">
            <w:pPr>
              <w:rPr>
                <w:b/>
              </w:rPr>
            </w:pPr>
          </w:p>
          <w:p w:rsidR="007A326E" w:rsidRPr="007A326E" w:rsidRDefault="007A326E" w:rsidP="007A326E">
            <w:pPr>
              <w:rPr>
                <w:b/>
              </w:rPr>
            </w:pPr>
          </w:p>
          <w:p w:rsidR="007A326E" w:rsidRDefault="007A326E" w:rsidP="007A326E">
            <w:pPr>
              <w:pStyle w:val="ListParagraph"/>
              <w:numPr>
                <w:ilvl w:val="0"/>
                <w:numId w:val="50"/>
              </w:numPr>
              <w:ind w:left="601" w:hanging="601"/>
            </w:pPr>
            <w:del w:id="10" w:author="Caroline Harris" w:date="2020-01-12T15:06:00Z">
              <w:r w:rsidDel="00726F22">
                <w:delText xml:space="preserve">what are </w:delText>
              </w:r>
            </w:del>
            <w:r>
              <w:t>the relevant health and safety responsibilities and obligations</w:t>
            </w:r>
          </w:p>
          <w:p w:rsidR="007A326E" w:rsidDel="00726F22" w:rsidRDefault="007A326E" w:rsidP="007A326E">
            <w:pPr>
              <w:pStyle w:val="ListParagraph"/>
              <w:numPr>
                <w:ilvl w:val="0"/>
                <w:numId w:val="50"/>
              </w:numPr>
              <w:ind w:left="601" w:hanging="601"/>
              <w:rPr>
                <w:del w:id="11" w:author="Caroline Harris" w:date="2020-01-12T15:06:00Z"/>
              </w:rPr>
            </w:pPr>
            <w:del w:id="12" w:author="Caroline Harris" w:date="2020-01-12T15:06:00Z">
              <w:r w:rsidDel="00726F22">
                <w:delText>what are the relevant health and safety procedures that need to be followed</w:delText>
              </w:r>
            </w:del>
          </w:p>
          <w:p w:rsidR="007A326E" w:rsidRDefault="007A326E" w:rsidP="007A326E">
            <w:pPr>
              <w:rPr>
                <w:b/>
              </w:rPr>
            </w:pPr>
          </w:p>
          <w:p w:rsidR="007A326E" w:rsidRDefault="007A326E" w:rsidP="007A326E">
            <w:r w:rsidRPr="007A326E">
              <w:rPr>
                <w:b/>
              </w:rPr>
              <w:t>Automotive glass</w:t>
            </w:r>
          </w:p>
          <w:p w:rsidR="001073CA" w:rsidRDefault="001073CA" w:rsidP="001073CA">
            <w:pPr>
              <w:pStyle w:val="ListParagraph"/>
              <w:numPr>
                <w:ilvl w:val="0"/>
                <w:numId w:val="50"/>
              </w:numPr>
              <w:ind w:left="601" w:hanging="601"/>
            </w:pPr>
            <w:r>
              <w:t>what type of automotive glass is used for different purposes, and what are their features</w:t>
            </w:r>
          </w:p>
          <w:p w:rsidR="001073CA" w:rsidRDefault="001073CA" w:rsidP="001073CA">
            <w:pPr>
              <w:pStyle w:val="ListParagraph"/>
              <w:numPr>
                <w:ilvl w:val="0"/>
                <w:numId w:val="50"/>
              </w:numPr>
              <w:ind w:left="601" w:hanging="601"/>
            </w:pPr>
            <w:r>
              <w:t>what are the methods for obtaining the correct specification for automotive glass</w:t>
            </w:r>
          </w:p>
          <w:p w:rsidR="001073CA" w:rsidRDefault="001073CA" w:rsidP="001073CA">
            <w:pPr>
              <w:pStyle w:val="ListParagraph"/>
              <w:numPr>
                <w:ilvl w:val="0"/>
                <w:numId w:val="50"/>
              </w:numPr>
              <w:ind w:left="601" w:hanging="601"/>
            </w:pPr>
            <w:r>
              <w:t xml:space="preserve">what is the correct equipment for measuring </w:t>
            </w:r>
            <w:ins w:id="13" w:author="Caroline Harris" w:date="2020-01-12T15:07:00Z">
              <w:r w:rsidR="00726F22">
                <w:t xml:space="preserve">and shaping </w:t>
              </w:r>
            </w:ins>
            <w:r>
              <w:t>different types of automotive glass</w:t>
            </w:r>
          </w:p>
          <w:p w:rsidR="001073CA" w:rsidRDefault="001073CA" w:rsidP="001073CA">
            <w:pPr>
              <w:pStyle w:val="ListParagraph"/>
              <w:numPr>
                <w:ilvl w:val="0"/>
                <w:numId w:val="50"/>
              </w:numPr>
              <w:ind w:left="601" w:hanging="601"/>
            </w:pPr>
            <w:r>
              <w:t>how to handle and position the automotive glass correctly</w:t>
            </w:r>
          </w:p>
          <w:p w:rsidR="007A326E" w:rsidRDefault="001073CA" w:rsidP="007A326E">
            <w:pPr>
              <w:pStyle w:val="ListParagraph"/>
              <w:numPr>
                <w:ilvl w:val="0"/>
                <w:numId w:val="50"/>
              </w:numPr>
              <w:ind w:left="601" w:hanging="601"/>
            </w:pPr>
            <w:r>
              <w:t>what is the correct way of shaping automotive glass for different requirements</w:t>
            </w:r>
          </w:p>
          <w:p w:rsidR="001073CA" w:rsidRPr="001073CA" w:rsidRDefault="001073CA" w:rsidP="001073CA">
            <w:pPr>
              <w:pStyle w:val="ListParagraph"/>
              <w:ind w:left="601"/>
            </w:pPr>
          </w:p>
          <w:p w:rsidR="007A326E" w:rsidRPr="007A326E" w:rsidRDefault="007A326E" w:rsidP="007A326E">
            <w:pPr>
              <w:rPr>
                <w:b/>
              </w:rPr>
            </w:pPr>
            <w:r w:rsidRPr="007A326E">
              <w:rPr>
                <w:b/>
              </w:rPr>
              <w:t>Standard operating procedures</w:t>
            </w:r>
          </w:p>
          <w:p w:rsidR="007A326E" w:rsidRDefault="007A326E" w:rsidP="007A326E">
            <w:pPr>
              <w:pStyle w:val="ListParagraph"/>
              <w:numPr>
                <w:ilvl w:val="0"/>
                <w:numId w:val="50"/>
              </w:numPr>
              <w:ind w:left="601" w:hanging="601"/>
            </w:pPr>
            <w:r>
              <w:t>what are the standard operating procedures for different activities</w:t>
            </w:r>
          </w:p>
          <w:p w:rsidR="007A326E" w:rsidRDefault="007A326E" w:rsidP="007A326E">
            <w:pPr>
              <w:pStyle w:val="ListParagraph"/>
              <w:numPr>
                <w:ilvl w:val="0"/>
                <w:numId w:val="50"/>
              </w:numPr>
              <w:ind w:left="601" w:hanging="601"/>
            </w:pPr>
            <w:r>
              <w:t>how to obtain information on the standard operating procedures</w:t>
            </w:r>
          </w:p>
          <w:p w:rsidR="007A326E" w:rsidRDefault="007A326E" w:rsidP="007A326E">
            <w:pPr>
              <w:rPr>
                <w:b/>
              </w:rPr>
            </w:pPr>
          </w:p>
          <w:p w:rsidR="007A326E" w:rsidRPr="007A326E" w:rsidRDefault="007A326E" w:rsidP="007A326E">
            <w:pPr>
              <w:rPr>
                <w:b/>
              </w:rPr>
            </w:pPr>
            <w:r w:rsidRPr="007A326E">
              <w:rPr>
                <w:b/>
              </w:rPr>
              <w:t>Problems</w:t>
            </w:r>
          </w:p>
          <w:p w:rsidR="007A326E" w:rsidRDefault="007A326E" w:rsidP="007A326E">
            <w:pPr>
              <w:pStyle w:val="ListParagraph"/>
              <w:numPr>
                <w:ilvl w:val="0"/>
                <w:numId w:val="50"/>
              </w:numPr>
              <w:ind w:left="601" w:hanging="601"/>
            </w:pPr>
            <w:r>
              <w:t>what are the types of problems that could occur</w:t>
            </w:r>
          </w:p>
          <w:p w:rsidR="007A326E" w:rsidRDefault="007A326E" w:rsidP="007A326E">
            <w:pPr>
              <w:pStyle w:val="ListParagraph"/>
              <w:numPr>
                <w:ilvl w:val="0"/>
                <w:numId w:val="50"/>
              </w:numPr>
              <w:ind w:left="601" w:hanging="601"/>
            </w:pPr>
            <w:r>
              <w:t>how can different types of problem be resolved</w:t>
            </w:r>
          </w:p>
          <w:p w:rsidR="007A326E" w:rsidRDefault="007A326E" w:rsidP="007A326E">
            <w:pPr>
              <w:pStyle w:val="ListParagraph"/>
              <w:ind w:left="601"/>
              <w:rPr>
                <w:b/>
              </w:rPr>
            </w:pPr>
          </w:p>
          <w:p w:rsidR="007A326E" w:rsidRPr="007A326E" w:rsidRDefault="007A326E" w:rsidP="007A326E">
            <w:pPr>
              <w:rPr>
                <w:b/>
              </w:rPr>
            </w:pPr>
            <w:r w:rsidRPr="007A326E">
              <w:rPr>
                <w:b/>
              </w:rPr>
              <w:t xml:space="preserve">Information </w:t>
            </w:r>
            <w:del w:id="14" w:author="Caroline Harris" w:date="2020-01-12T15:07:00Z">
              <w:r w:rsidRPr="007A326E" w:rsidDel="00726F22">
                <w:rPr>
                  <w:b/>
                </w:rPr>
                <w:delText>systems</w:delText>
              </w:r>
            </w:del>
            <w:ins w:id="15" w:author="Caroline Harris" w:date="2020-01-12T15:07:00Z">
              <w:r w:rsidR="00726F22">
                <w:rPr>
                  <w:b/>
                </w:rPr>
                <w:t>recording</w:t>
              </w:r>
            </w:ins>
          </w:p>
          <w:p w:rsidR="007A326E" w:rsidRDefault="007A326E" w:rsidP="007A326E">
            <w:pPr>
              <w:pStyle w:val="ListParagraph"/>
              <w:numPr>
                <w:ilvl w:val="0"/>
                <w:numId w:val="50"/>
              </w:numPr>
              <w:ind w:left="601" w:hanging="601"/>
            </w:pPr>
            <w:r>
              <w:t>what information systems should be used</w:t>
            </w:r>
          </w:p>
          <w:p w:rsidR="007A326E" w:rsidRDefault="007A326E" w:rsidP="007A326E">
            <w:pPr>
              <w:pStyle w:val="ListParagraph"/>
              <w:numPr>
                <w:ilvl w:val="0"/>
                <w:numId w:val="50"/>
              </w:numPr>
              <w:ind w:left="601" w:hanging="601"/>
            </w:pPr>
            <w:r>
              <w:t>why it is important to use the information systems</w:t>
            </w:r>
          </w:p>
          <w:p w:rsidR="00064639" w:rsidRPr="007E1B5F" w:rsidRDefault="00064639" w:rsidP="007E1B5F">
            <w:pPr>
              <w:rPr>
                <w:rFonts w:cs="Arial"/>
              </w:rPr>
            </w:pPr>
          </w:p>
          <w:p w:rsidR="00006091" w:rsidRPr="007E1B5F" w:rsidRDefault="00006091" w:rsidP="007E1B5F">
            <w:pPr>
              <w:rPr>
                <w:rFonts w:cs="Arial"/>
              </w:rPr>
            </w:pPr>
          </w:p>
        </w:tc>
      </w:tr>
    </w:tbl>
    <w:p w:rsidR="0052780A" w:rsidRDefault="0052780A">
      <w:bookmarkStart w:id="16" w:name="EndKnowledge"/>
      <w:bookmarkEnd w:id="6"/>
      <w:bookmarkEnd w:id="16"/>
      <w:r>
        <w:br w:type="page"/>
      </w:r>
    </w:p>
    <w:p w:rsidR="00690067" w:rsidRPr="00090C19" w:rsidRDefault="00690067" w:rsidP="00090C19"/>
    <w:tbl>
      <w:tblPr>
        <w:tblW w:w="0" w:type="auto"/>
        <w:tblLook w:val="04A0" w:firstRow="1" w:lastRow="0" w:firstColumn="1" w:lastColumn="0" w:noHBand="0" w:noVBand="1"/>
      </w:tblPr>
      <w:tblGrid>
        <w:gridCol w:w="2496"/>
        <w:gridCol w:w="7710"/>
      </w:tblGrid>
      <w:tr w:rsidR="0052780A" w:rsidRPr="00CF4D98" w:rsidTr="00690067">
        <w:tc>
          <w:tcPr>
            <w:tcW w:w="2518" w:type="dxa"/>
          </w:tcPr>
          <w:p w:rsidR="0052780A" w:rsidRPr="004E05F7" w:rsidRDefault="0052780A" w:rsidP="00690067">
            <w:pPr>
              <w:pStyle w:val="NOSSideHeading"/>
            </w:pPr>
            <w:bookmarkStart w:id="17" w:name="EndBookmark"/>
            <w:bookmarkEnd w:id="17"/>
            <w:r>
              <w:br w:type="page"/>
            </w:r>
            <w:r w:rsidR="009406A9" w:rsidRPr="004E05F7">
              <w:rPr>
                <w:rStyle w:val="A2"/>
                <w:b/>
                <w:bCs w:val="0"/>
                <w:color w:val="0070C0"/>
              </w:rPr>
              <w:t>Developed by</w:t>
            </w:r>
          </w:p>
        </w:tc>
        <w:tc>
          <w:tcPr>
            <w:tcW w:w="7902" w:type="dxa"/>
          </w:tcPr>
          <w:p w:rsidR="0052780A" w:rsidRDefault="00FE4A51" w:rsidP="001F6BF7">
            <w:pPr>
              <w:pStyle w:val="NOSBodyText"/>
            </w:pPr>
            <w:bookmarkStart w:id="18" w:name="StartDevelopedBy"/>
            <w:bookmarkEnd w:id="18"/>
            <w:r>
              <w:t>IMI</w:t>
            </w:r>
            <w:r w:rsidR="004851D2">
              <w:t xml:space="preserve"> </w:t>
            </w:r>
          </w:p>
          <w:p w:rsidR="001F6BF7" w:rsidRPr="00CF4D98" w:rsidRDefault="001F6BF7" w:rsidP="001F6BF7">
            <w:pPr>
              <w:pStyle w:val="NOSBodyText"/>
            </w:pPr>
            <w:bookmarkStart w:id="19" w:name="EndDevelopedBy"/>
            <w:bookmarkEnd w:id="19"/>
          </w:p>
        </w:tc>
      </w:tr>
      <w:tr w:rsidR="0052780A" w:rsidRPr="00CF4D98" w:rsidTr="00690067">
        <w:tc>
          <w:tcPr>
            <w:tcW w:w="2518" w:type="dxa"/>
          </w:tcPr>
          <w:p w:rsidR="0052780A" w:rsidRPr="004E05F7" w:rsidRDefault="00726F22" w:rsidP="009406A9">
            <w:pPr>
              <w:pStyle w:val="NOSSideHeading"/>
            </w:pPr>
            <w:r>
              <mc:AlternateContent>
                <mc:Choice Requires="wps">
                  <w:drawing>
                    <wp:anchor distT="0" distB="0" distL="114300" distR="114300" simplePos="0" relativeHeight="251652608"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71E201" id="_x0000_t32" coordsize="21600,21600" o:spt="32" o:oned="t" path="m,l21600,21600e" filled="f">
                      <v:path arrowok="t" fillok="f" o:connecttype="none"/>
                      <o:lock v:ext="edit" shapetype="t"/>
                    </v:shapetype>
                    <v:shape id="AutoShape 15" o:spid="_x0000_s1026" type="#_x0000_t32" style="position:absolute;margin-left:.6pt;margin-top:-2.65pt;width:509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ysObHCACAAA+BAAADgAAAAAAAAAAAAAAAAAuAgAAZHJzL2Uyb0RvYy54bWxQSwEC&#10;LQAUAAYACAAAACEALKsn19sAAAAIAQAADwAAAAAAAAAAAAAAAAB6BAAAZHJzL2Rvd25yZXYueG1s&#10;UEsFBgAAAAAEAAQA8wAAAIIFAAAAAA==&#10;" strokecolor="#0070c0" strokeweight="1pt"/>
                  </w:pict>
                </mc:Fallback>
              </mc:AlternateContent>
            </w:r>
            <w:r w:rsidR="009406A9" w:rsidRPr="004E05F7">
              <w:rPr>
                <w:rStyle w:val="A2"/>
                <w:b/>
                <w:bCs w:val="0"/>
                <w:color w:val="0070C0"/>
              </w:rPr>
              <w:t>Version number</w:t>
            </w:r>
          </w:p>
        </w:tc>
        <w:tc>
          <w:tcPr>
            <w:tcW w:w="7902" w:type="dxa"/>
          </w:tcPr>
          <w:p w:rsidR="0052780A" w:rsidRDefault="004851D2" w:rsidP="001F6BF7">
            <w:pPr>
              <w:pStyle w:val="NOSBodyText"/>
              <w:rPr>
                <w:color w:val="221E1F"/>
              </w:rPr>
            </w:pPr>
            <w:bookmarkStart w:id="20" w:name="StartVersion"/>
            <w:bookmarkEnd w:id="20"/>
            <w:del w:id="21" w:author="Caroline Harris" w:date="2020-01-12T15:07:00Z">
              <w:r w:rsidDel="00726F22">
                <w:rPr>
                  <w:color w:val="221E1F"/>
                </w:rPr>
                <w:delText>1</w:delText>
              </w:r>
            </w:del>
            <w:ins w:id="22" w:author="Caroline Harris" w:date="2020-01-12T15:07:00Z">
              <w:r w:rsidR="00726F22">
                <w:rPr>
                  <w:color w:val="221E1F"/>
                </w:rPr>
                <w:t>2</w:t>
              </w:r>
            </w:ins>
          </w:p>
          <w:p w:rsidR="001F6BF7" w:rsidRPr="004E05F7" w:rsidRDefault="001F6BF7" w:rsidP="001F6BF7">
            <w:pPr>
              <w:pStyle w:val="NOSBodyText"/>
              <w:rPr>
                <w:color w:val="221E1F"/>
              </w:rPr>
            </w:pPr>
            <w:bookmarkStart w:id="23" w:name="EndVersion"/>
            <w:bookmarkEnd w:id="23"/>
          </w:p>
        </w:tc>
      </w:tr>
      <w:tr w:rsidR="0052780A" w:rsidRPr="00CF4D98" w:rsidTr="00690067">
        <w:tc>
          <w:tcPr>
            <w:tcW w:w="2518" w:type="dxa"/>
          </w:tcPr>
          <w:p w:rsidR="0052780A" w:rsidRPr="004E05F7" w:rsidRDefault="00726F22"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3632"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4F4BC3" id="AutoShape 16" o:spid="_x0000_s1026" type="#_x0000_t32" style="position:absolute;margin-left:.6pt;margin-top:-2.65pt;width:509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OfBABC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Date approved</w:t>
            </w:r>
          </w:p>
        </w:tc>
        <w:tc>
          <w:tcPr>
            <w:tcW w:w="7902" w:type="dxa"/>
          </w:tcPr>
          <w:p w:rsidR="0052780A" w:rsidDel="00C05D19" w:rsidRDefault="004851D2" w:rsidP="001F6BF7">
            <w:pPr>
              <w:pStyle w:val="NOSBodyText"/>
              <w:rPr>
                <w:del w:id="24" w:author="Caroline Harris" w:date="2020-01-13T17:13:00Z"/>
                <w:color w:val="221E1F"/>
              </w:rPr>
            </w:pPr>
            <w:bookmarkStart w:id="25" w:name="StartApproved"/>
            <w:bookmarkEnd w:id="25"/>
            <w:del w:id="26" w:author="Caroline Harris" w:date="2020-01-12T15:07:00Z">
              <w:r w:rsidDel="00726F22">
                <w:rPr>
                  <w:color w:val="221E1F"/>
                </w:rPr>
                <w:delText xml:space="preserve"> </w:delText>
              </w:r>
              <w:r w:rsidR="001A56A4" w:rsidDel="00726F22">
                <w:rPr>
                  <w:color w:val="221E1F"/>
                </w:rPr>
                <w:delText>September 2012</w:delText>
              </w:r>
            </w:del>
          </w:p>
          <w:p w:rsidR="001F6BF7" w:rsidRDefault="001F6BF7" w:rsidP="00C05D19">
            <w:pPr>
              <w:pStyle w:val="NOSBodyText"/>
              <w:rPr>
                <w:ins w:id="27" w:author="Caroline Harris" w:date="2020-01-13T17:13:00Z"/>
                <w:color w:val="221E1F"/>
              </w:rPr>
              <w:pPrChange w:id="28" w:author="Caroline Harris" w:date="2020-01-13T17:13:00Z">
                <w:pPr>
                  <w:pStyle w:val="NOSBodyText"/>
                </w:pPr>
              </w:pPrChange>
            </w:pPr>
            <w:bookmarkStart w:id="29" w:name="EndApproved"/>
            <w:bookmarkEnd w:id="29"/>
          </w:p>
          <w:p w:rsidR="00C05D19" w:rsidRPr="004E05F7" w:rsidRDefault="00C05D19" w:rsidP="00C05D19">
            <w:pPr>
              <w:pStyle w:val="NOSBodyText"/>
              <w:rPr>
                <w:color w:val="221E1F"/>
              </w:rPr>
              <w:pPrChange w:id="30" w:author="Caroline Harris" w:date="2020-01-13T17:13:00Z">
                <w:pPr>
                  <w:pStyle w:val="NOSBodyText"/>
                </w:pPr>
              </w:pPrChange>
            </w:pPr>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Indicative review date</w:t>
            </w:r>
            <w:r w:rsidR="00726F22">
              <w:rPr>
                <w:rFonts w:ascii="Helvetica" w:hAnsi="Helvetica" w:cs="Helvetica"/>
                <w:b/>
                <w:bCs/>
                <w:noProof/>
                <w:color w:val="0078C1"/>
                <w:sz w:val="26"/>
                <w:lang w:eastAsia="en-GB"/>
              </w:rPr>
              <mc:AlternateContent>
                <mc:Choice Requires="wps">
                  <w:drawing>
                    <wp:anchor distT="0" distB="0" distL="114300" distR="114300" simplePos="0" relativeHeight="251654656" behindDoc="0" locked="0" layoutInCell="1" allowOverlap="1">
                      <wp:simplePos x="0" y="0"/>
                      <wp:positionH relativeFrom="column">
                        <wp:posOffset>7620</wp:posOffset>
                      </wp:positionH>
                      <wp:positionV relativeFrom="paragraph">
                        <wp:posOffset>-33655</wp:posOffset>
                      </wp:positionV>
                      <wp:extent cx="6464300" cy="0"/>
                      <wp:effectExtent l="10160" t="12700" r="12065" b="635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BFE575" id="AutoShape 17" o:spid="_x0000_s1026" type="#_x0000_t32" style="position:absolute;margin-left:.6pt;margin-top:-2.65pt;width:50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rfqSfSACAAA+BAAADgAAAAAAAAAAAAAAAAAuAgAAZHJzL2Uyb0RvYy54bWxQSwEC&#10;LQAUAAYACAAAACEALKsn19sAAAAIAQAADwAAAAAAAAAAAAAAAAB6BAAAZHJzL2Rvd25yZXYueG1s&#10;UEsFBgAAAAAEAAQA8wAAAIIFA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7F3114" w:rsidDel="00C05D19" w:rsidRDefault="007F3114" w:rsidP="007F3114">
            <w:pPr>
              <w:pStyle w:val="NOSBodyText"/>
              <w:rPr>
                <w:del w:id="31" w:author="Caroline Harris" w:date="2020-01-13T17:13:00Z"/>
                <w:rStyle w:val="A3"/>
              </w:rPr>
            </w:pPr>
            <w:bookmarkStart w:id="32" w:name="StartReview"/>
            <w:bookmarkEnd w:id="32"/>
            <w:del w:id="33" w:author="Caroline Harris" w:date="2020-01-12T15:08:00Z">
              <w:r w:rsidDel="00726F22">
                <w:rPr>
                  <w:rStyle w:val="A3"/>
                </w:rPr>
                <w:delText xml:space="preserve"> </w:delText>
              </w:r>
              <w:r w:rsidR="001A56A4" w:rsidDel="00726F22">
                <w:rPr>
                  <w:rStyle w:val="A3"/>
                </w:rPr>
                <w:delText>September 2015</w:delText>
              </w:r>
            </w:del>
          </w:p>
          <w:p w:rsidR="001F6BF7" w:rsidRPr="004E05F7" w:rsidRDefault="001F6BF7" w:rsidP="00C05D19">
            <w:pPr>
              <w:pStyle w:val="NOSBodyText"/>
              <w:rPr>
                <w:color w:val="221E1F"/>
              </w:rPr>
              <w:pPrChange w:id="34" w:author="Caroline Harris" w:date="2020-01-13T17:13:00Z">
                <w:pPr>
                  <w:pStyle w:val="NOSBodyText"/>
                </w:pPr>
              </w:pPrChange>
            </w:pPr>
            <w:bookmarkStart w:id="35" w:name="EndReview"/>
            <w:bookmarkEnd w:id="35"/>
          </w:p>
        </w:tc>
      </w:tr>
      <w:tr w:rsidR="0052780A" w:rsidRPr="00CF4D98" w:rsidTr="00690067">
        <w:tc>
          <w:tcPr>
            <w:tcW w:w="2518" w:type="dxa"/>
          </w:tcPr>
          <w:p w:rsidR="0052780A" w:rsidRPr="004E05F7" w:rsidRDefault="00726F22"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5680"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315C6" id="AutoShape 18" o:spid="_x0000_s1026" type="#_x0000_t32" style="position:absolute;margin-left:.6pt;margin-top:-2.65pt;width:50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suMp3y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Validity</w:t>
            </w:r>
          </w:p>
        </w:tc>
        <w:tc>
          <w:tcPr>
            <w:tcW w:w="7902" w:type="dxa"/>
          </w:tcPr>
          <w:p w:rsidR="001F6BF7" w:rsidRDefault="004851D2" w:rsidP="00690067">
            <w:pPr>
              <w:pStyle w:val="NOSBodyText"/>
              <w:rPr>
                <w:rStyle w:val="A3"/>
              </w:rPr>
            </w:pPr>
            <w:bookmarkStart w:id="36" w:name="StartValidity"/>
            <w:bookmarkEnd w:id="36"/>
            <w:r>
              <w:rPr>
                <w:rStyle w:val="A3"/>
              </w:rPr>
              <w:t xml:space="preserve"> </w:t>
            </w:r>
            <w:del w:id="37" w:author="Caroline Harris" w:date="2020-01-13T17:13:00Z">
              <w:r w:rsidR="001A56A4" w:rsidDel="00C05D19">
                <w:rPr>
                  <w:rStyle w:val="A3"/>
                </w:rPr>
                <w:delText>Current</w:delText>
              </w:r>
            </w:del>
            <w:ins w:id="38" w:author="Caroline Harris" w:date="2020-01-13T17:13:00Z">
              <w:r w:rsidR="00C05D19">
                <w:rPr>
                  <w:rStyle w:val="A3"/>
                </w:rPr>
                <w:t>Under consultation</w:t>
              </w:r>
            </w:ins>
            <w:bookmarkStart w:id="39" w:name="_GoBack"/>
            <w:bookmarkEnd w:id="39"/>
          </w:p>
          <w:p w:rsidR="0052780A" w:rsidRPr="004E05F7" w:rsidRDefault="0052780A" w:rsidP="00690067">
            <w:pPr>
              <w:pStyle w:val="NOSBodyText"/>
              <w:rPr>
                <w:color w:val="221E1F"/>
              </w:rPr>
            </w:pPr>
            <w:bookmarkStart w:id="40" w:name="EndValidity"/>
            <w:bookmarkEnd w:id="40"/>
          </w:p>
        </w:tc>
      </w:tr>
      <w:tr w:rsidR="0052780A" w:rsidRPr="00CF4D98" w:rsidTr="00690067">
        <w:tc>
          <w:tcPr>
            <w:tcW w:w="2518" w:type="dxa"/>
          </w:tcPr>
          <w:p w:rsidR="0052780A" w:rsidRPr="004E05F7" w:rsidRDefault="00726F22"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6704"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06273" id="AutoShape 19" o:spid="_x0000_s1026" type="#_x0000_t32" style="position:absolute;margin-left:.6pt;margin-top:-2.65pt;width:50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Jun7piACAAA+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Status</w:t>
            </w:r>
          </w:p>
        </w:tc>
        <w:tc>
          <w:tcPr>
            <w:tcW w:w="7902" w:type="dxa"/>
          </w:tcPr>
          <w:p w:rsidR="0052780A" w:rsidRDefault="004851D2" w:rsidP="001F6BF7">
            <w:pPr>
              <w:pStyle w:val="NOSBodyText"/>
              <w:rPr>
                <w:color w:val="221E1F"/>
              </w:rPr>
            </w:pPr>
            <w:bookmarkStart w:id="41" w:name="StartStatus"/>
            <w:bookmarkEnd w:id="41"/>
            <w:r>
              <w:rPr>
                <w:color w:val="221E1F"/>
              </w:rPr>
              <w:t xml:space="preserve"> </w:t>
            </w:r>
            <w:r w:rsidR="001A56A4">
              <w:rPr>
                <w:color w:val="221E1F"/>
              </w:rPr>
              <w:t>Tailored</w:t>
            </w:r>
          </w:p>
          <w:p w:rsidR="001F6BF7" w:rsidRPr="004E05F7" w:rsidRDefault="001F6BF7" w:rsidP="001F6BF7">
            <w:pPr>
              <w:pStyle w:val="NOSBodyText"/>
              <w:rPr>
                <w:color w:val="221E1F"/>
              </w:rPr>
            </w:pPr>
            <w:bookmarkStart w:id="42" w:name="EndStatus"/>
            <w:bookmarkEnd w:id="42"/>
          </w:p>
        </w:tc>
      </w:tr>
      <w:tr w:rsidR="0052780A" w:rsidRPr="00CF4D98" w:rsidTr="00690067">
        <w:tc>
          <w:tcPr>
            <w:tcW w:w="2518" w:type="dxa"/>
          </w:tcPr>
          <w:p w:rsidR="0052780A" w:rsidRDefault="00726F22" w:rsidP="00690067">
            <w:pPr>
              <w:autoSpaceDE w:val="0"/>
              <w:autoSpaceDN w:val="0"/>
              <w:adjustRightInd w:val="0"/>
              <w:spacing w:line="241" w:lineRule="atLeast"/>
              <w:rPr>
                <w:rStyle w:val="A2"/>
                <w:rFonts w:ascii="Helvetica" w:hAnsi="Helvetica" w:cs="Helvetica"/>
                <w:noProof/>
                <w:szCs w:val="22"/>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2848"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9"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5AFEE6" id="AutoShape 34" o:spid="_x0000_s1026" type="#_x0000_t32" style="position:absolute;margin-left:.6pt;margin-top:-2.65pt;width:509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&#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XSgSKy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Originating organisation</w:t>
            </w:r>
            <w:r>
              <w:rPr>
                <w:rFonts w:ascii="Helvetica" w:hAnsi="Helvetica" w:cs="Helvetica"/>
                <w:b/>
                <w:bCs/>
                <w:noProof/>
                <w:color w:val="0078C1"/>
                <w:sz w:val="26"/>
                <w:lang w:eastAsia="en-GB"/>
              </w:rPr>
              <mc:AlternateContent>
                <mc:Choice Requires="wps">
                  <w:drawing>
                    <wp:anchor distT="0" distB="0" distL="114300" distR="114300" simplePos="0" relativeHeight="251657728" behindDoc="0" locked="0" layoutInCell="1" allowOverlap="1">
                      <wp:simplePos x="0" y="0"/>
                      <wp:positionH relativeFrom="column">
                        <wp:posOffset>7620</wp:posOffset>
                      </wp:positionH>
                      <wp:positionV relativeFrom="paragraph">
                        <wp:posOffset>-33655</wp:posOffset>
                      </wp:positionV>
                      <wp:extent cx="6464300" cy="0"/>
                      <wp:effectExtent l="10160" t="10795" r="12065" b="825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BE55A7" id="AutoShape 20" o:spid="_x0000_s1026" type="#_x0000_t32" style="position:absolute;margin-left:.6pt;margin-top:-2.65pt;width:509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LBkygiACAAA9BAAADgAAAAAAAAAAAAAAAAAuAgAAZHJzL2Uyb0RvYy54bWxQSwEC&#10;LQAUAAYACAAAACEALKsn19sAAAAIAQAADwAAAAAAAAAAAAAAAAB6BAAAZHJzL2Rvd25yZXYueG1s&#10;UEsFBgAAAAAEAAQA8wAAAIIFAAAAAA==&#10;" strokecolor="#0070c0" strokeweight="1pt"/>
                  </w:pict>
                </mc:Fallback>
              </mc:AlternateConten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52780A" w:rsidRDefault="004851D2" w:rsidP="001F6BF7">
            <w:pPr>
              <w:pStyle w:val="NOSBodyText"/>
              <w:rPr>
                <w:color w:val="221E1F"/>
              </w:rPr>
            </w:pPr>
            <w:bookmarkStart w:id="43" w:name="StartOrigin"/>
            <w:bookmarkEnd w:id="43"/>
            <w:r>
              <w:rPr>
                <w:color w:val="221E1F"/>
              </w:rPr>
              <w:t xml:space="preserve"> </w:t>
            </w:r>
            <w:proofErr w:type="spellStart"/>
            <w:r w:rsidR="001A56A4">
              <w:rPr>
                <w:color w:val="221E1F"/>
              </w:rPr>
              <w:t>Proskills</w:t>
            </w:r>
            <w:proofErr w:type="spellEnd"/>
          </w:p>
          <w:p w:rsidR="005E6FAE" w:rsidRPr="004E05F7" w:rsidRDefault="005E6FAE" w:rsidP="001F6BF7">
            <w:pPr>
              <w:pStyle w:val="NOSBodyText"/>
              <w:rPr>
                <w:color w:val="221E1F"/>
              </w:rPr>
            </w:pPr>
            <w:bookmarkStart w:id="44" w:name="EndOrigin"/>
            <w:bookmarkEnd w:id="44"/>
          </w:p>
        </w:tc>
      </w:tr>
      <w:tr w:rsidR="0052780A" w:rsidRPr="00CF4D98" w:rsidTr="00690067">
        <w:tc>
          <w:tcPr>
            <w:tcW w:w="2518" w:type="dxa"/>
          </w:tcPr>
          <w:p w:rsidR="0052780A" w:rsidRPr="004E05F7" w:rsidRDefault="00726F22"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1824" behindDoc="0" locked="0" layoutInCell="1" allowOverlap="1">
                      <wp:simplePos x="0" y="0"/>
                      <wp:positionH relativeFrom="column">
                        <wp:posOffset>7620</wp:posOffset>
                      </wp:positionH>
                      <wp:positionV relativeFrom="paragraph">
                        <wp:posOffset>357505</wp:posOffset>
                      </wp:positionV>
                      <wp:extent cx="6464300" cy="0"/>
                      <wp:effectExtent l="10160" t="9525" r="12065" b="9525"/>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644583" id="AutoShape 24" o:spid="_x0000_s1026" type="#_x0000_t32" style="position:absolute;margin-left:.6pt;margin-top:28.15pt;width:50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" strokecolor="#0070c0" strokeweight="1pt"/>
                  </w:pict>
                </mc:Fallback>
              </mc:AlternateContent>
            </w:r>
            <w:r>
              <w:rPr>
                <w:rFonts w:ascii="Helvetica" w:hAnsi="Helvetica" w:cs="Helvetica"/>
                <w:b/>
                <w:bCs/>
                <w:noProof/>
                <w:color w:val="0078C1"/>
                <w:sz w:val="26"/>
                <w:lang w:eastAsia="en-GB"/>
              </w:rPr>
              <mc:AlternateContent>
                <mc:Choice Requires="wps">
                  <w:drawing>
                    <wp:anchor distT="0" distB="0" distL="114300" distR="114300" simplePos="0" relativeHeight="251658752" behindDoc="0" locked="0" layoutInCell="1" allowOverlap="1">
                      <wp:simplePos x="0" y="0"/>
                      <wp:positionH relativeFrom="column">
                        <wp:posOffset>7620</wp:posOffset>
                      </wp:positionH>
                      <wp:positionV relativeFrom="paragraph">
                        <wp:posOffset>-33655</wp:posOffset>
                      </wp:positionV>
                      <wp:extent cx="6464300" cy="0"/>
                      <wp:effectExtent l="10160" t="8890" r="12065" b="10160"/>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B47C1A" id="AutoShape 21" o:spid="_x0000_s1026" type="#_x0000_t32" style="position:absolute;margin-left:.6pt;margin-top:-2.65pt;width:50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" strokecolor="#0070c0" strokeweight="1pt"/>
                  </w:pict>
                </mc:Fallback>
              </mc:AlternateContent>
            </w:r>
            <w:r w:rsidR="009406A9">
              <w:rPr>
                <w:rStyle w:val="A2"/>
                <w:rFonts w:ascii="Helvetica" w:hAnsi="Helvetica" w:cs="Helvetica"/>
                <w:noProof/>
                <w:szCs w:val="22"/>
                <w:lang w:eastAsia="en-GB"/>
              </w:rPr>
              <w:t>Original URN</w:t>
            </w:r>
          </w:p>
        </w:tc>
        <w:tc>
          <w:tcPr>
            <w:tcW w:w="7902" w:type="dxa"/>
          </w:tcPr>
          <w:p w:rsidR="0052780A" w:rsidRDefault="001A56A4" w:rsidP="001F6BF7">
            <w:pPr>
              <w:pStyle w:val="NOSBodyText"/>
              <w:rPr>
                <w:color w:val="221E1F"/>
              </w:rPr>
            </w:pPr>
            <w:bookmarkStart w:id="45" w:name="StartOriginURN"/>
            <w:bookmarkEnd w:id="45"/>
            <w:r>
              <w:rPr>
                <w:color w:val="221E1F"/>
              </w:rPr>
              <w:t>PROAG10</w:t>
            </w:r>
          </w:p>
          <w:p w:rsidR="001F6BF7" w:rsidRPr="004E05F7" w:rsidRDefault="001F6BF7" w:rsidP="001F6BF7">
            <w:pPr>
              <w:pStyle w:val="NOSBodyText"/>
              <w:rPr>
                <w:color w:val="221E1F"/>
              </w:rPr>
            </w:pPr>
            <w:bookmarkStart w:id="46" w:name="EndOriginURN"/>
            <w:bookmarkEnd w:id="46"/>
          </w:p>
        </w:tc>
      </w:tr>
      <w:tr w:rsidR="0052780A" w:rsidRPr="00CF4D98" w:rsidTr="00690067">
        <w:tc>
          <w:tcPr>
            <w:tcW w:w="2518" w:type="dxa"/>
          </w:tcPr>
          <w:p w:rsidR="0052780A" w:rsidRDefault="009406A9" w:rsidP="00690067">
            <w:pPr>
              <w:autoSpaceDE w:val="0"/>
              <w:autoSpaceDN w:val="0"/>
              <w:adjustRightInd w:val="0"/>
              <w:spacing w:line="241" w:lineRule="atLeast"/>
              <w:rPr>
                <w:rStyle w:val="A2"/>
                <w:rFonts w:ascii="Helvetica" w:hAnsi="Helvetica" w:cs="Helvetica"/>
                <w:noProof/>
                <w:szCs w:val="22"/>
                <w:lang w:eastAsia="en-GB"/>
              </w:rPr>
            </w:pPr>
            <w:r>
              <w:rPr>
                <w:rStyle w:val="A2"/>
                <w:rFonts w:ascii="Helvetica" w:hAnsi="Helvetica" w:cs="Helvetica"/>
                <w:noProof/>
                <w:szCs w:val="22"/>
                <w:lang w:eastAsia="en-GB"/>
              </w:rPr>
              <w:t>Relevant occupations</w:t>
            </w:r>
          </w:p>
          <w:p w:rsidR="0052780A" w:rsidRPr="004E05F7" w:rsidRDefault="0052780A" w:rsidP="00690067">
            <w:pPr>
              <w:autoSpaceDE w:val="0"/>
              <w:autoSpaceDN w:val="0"/>
              <w:adjustRightInd w:val="0"/>
              <w:spacing w:line="241" w:lineRule="atLeast"/>
              <w:rPr>
                <w:rFonts w:ascii="Helvetica" w:hAnsi="Helvetica" w:cs="Helvetica"/>
                <w:b/>
                <w:bCs/>
                <w:noProof/>
                <w:color w:val="0078C1"/>
                <w:sz w:val="26"/>
                <w:lang w:eastAsia="en-GB"/>
              </w:rPr>
            </w:pPr>
          </w:p>
        </w:tc>
        <w:tc>
          <w:tcPr>
            <w:tcW w:w="7902" w:type="dxa"/>
          </w:tcPr>
          <w:p w:rsidR="008A2610" w:rsidRPr="00064639" w:rsidRDefault="004851D2" w:rsidP="001F6BF7">
            <w:pPr>
              <w:pStyle w:val="NOSBodyText"/>
              <w:rPr>
                <w:rFonts w:cs="Arial"/>
                <w:color w:val="221E1F"/>
              </w:rPr>
            </w:pPr>
            <w:bookmarkStart w:id="47" w:name="StartOccupations"/>
            <w:bookmarkEnd w:id="47"/>
            <w:r w:rsidRPr="00064639">
              <w:rPr>
                <w:rFonts w:cs="Arial"/>
                <w:color w:val="000000"/>
                <w:lang w:eastAsia="en-GB"/>
              </w:rPr>
              <w:t xml:space="preserve">Tyre exhaust and windscreen fitters </w:t>
            </w:r>
            <w:bookmarkStart w:id="48" w:name="EndOccupations"/>
            <w:bookmarkEnd w:id="48"/>
          </w:p>
        </w:tc>
      </w:tr>
      <w:tr w:rsidR="0052780A" w:rsidRPr="00CF4D98" w:rsidTr="00690067">
        <w:tc>
          <w:tcPr>
            <w:tcW w:w="2518" w:type="dxa"/>
          </w:tcPr>
          <w:p w:rsidR="0052780A" w:rsidRPr="004E05F7" w:rsidRDefault="00726F22"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59776"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3853E" id="AutoShape 22" o:spid="_x0000_s1026" type="#_x0000_t32" style="position:absolute;margin-left:.6pt;margin-top:-2.65pt;width:50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&#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MOIxBi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Suite</w:t>
            </w:r>
          </w:p>
        </w:tc>
        <w:tc>
          <w:tcPr>
            <w:tcW w:w="7902" w:type="dxa"/>
          </w:tcPr>
          <w:p w:rsidR="0052780A" w:rsidRDefault="004851D2" w:rsidP="001F6BF7">
            <w:pPr>
              <w:pStyle w:val="NOSBodyText"/>
              <w:rPr>
                <w:color w:val="221E1F"/>
              </w:rPr>
            </w:pPr>
            <w:bookmarkStart w:id="49" w:name="StartSuite"/>
            <w:bookmarkEnd w:id="49"/>
            <w:r>
              <w:rPr>
                <w:color w:val="221E1F"/>
              </w:rPr>
              <w:t xml:space="preserve">Automotive glazing </w:t>
            </w:r>
          </w:p>
          <w:p w:rsidR="001F6BF7" w:rsidRPr="004E05F7" w:rsidRDefault="001F6BF7" w:rsidP="001F6BF7">
            <w:pPr>
              <w:pStyle w:val="NOSBodyText"/>
              <w:rPr>
                <w:color w:val="221E1F"/>
              </w:rPr>
            </w:pPr>
            <w:bookmarkStart w:id="50" w:name="EndSuite"/>
            <w:bookmarkEnd w:id="50"/>
          </w:p>
        </w:tc>
      </w:tr>
      <w:tr w:rsidR="0052780A" w:rsidRPr="00CF4D98" w:rsidTr="00690067">
        <w:tc>
          <w:tcPr>
            <w:tcW w:w="2518" w:type="dxa"/>
          </w:tcPr>
          <w:p w:rsidR="0052780A" w:rsidRPr="004E05F7" w:rsidRDefault="00726F22" w:rsidP="00690067">
            <w:pPr>
              <w:autoSpaceDE w:val="0"/>
              <w:autoSpaceDN w:val="0"/>
              <w:adjustRightInd w:val="0"/>
              <w:spacing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mc:AlternateContent>
                <mc:Choice Requires="wps">
                  <w:drawing>
                    <wp:anchor distT="0" distB="0" distL="114300" distR="114300" simplePos="0" relativeHeight="251660800" behindDoc="0" locked="0" layoutInCell="1" allowOverlap="1">
                      <wp:simplePos x="0" y="0"/>
                      <wp:positionH relativeFrom="column">
                        <wp:posOffset>7620</wp:posOffset>
                      </wp:positionH>
                      <wp:positionV relativeFrom="paragraph">
                        <wp:posOffset>-33655</wp:posOffset>
                      </wp:positionV>
                      <wp:extent cx="6464300" cy="0"/>
                      <wp:effectExtent l="10160" t="6985" r="12065" b="12065"/>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18B8E5" id="AutoShape 23" o:spid="_x0000_s1026" type="#_x0000_t32" style="position:absolute;margin-left:.6pt;margin-top:-2.65pt;width:50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ON/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Q5Ror0&#10;sKKnvdexMppMw3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" strokecolor="#0070c0" strokeweight="1pt"/>
                  </w:pict>
                </mc:Fallback>
              </mc:AlternateContent>
            </w:r>
            <w:r w:rsidR="009406A9">
              <w:rPr>
                <w:rStyle w:val="A2"/>
                <w:rFonts w:ascii="Helvetica" w:hAnsi="Helvetica" w:cs="Helvetica"/>
                <w:noProof/>
                <w:szCs w:val="22"/>
                <w:lang w:eastAsia="en-GB"/>
              </w:rPr>
              <w:t>Key words</w:t>
            </w:r>
          </w:p>
        </w:tc>
        <w:tc>
          <w:tcPr>
            <w:tcW w:w="7902" w:type="dxa"/>
          </w:tcPr>
          <w:p w:rsidR="0052780A" w:rsidRDefault="004851D2" w:rsidP="00690067">
            <w:pPr>
              <w:pStyle w:val="NOSBodyText"/>
              <w:rPr>
                <w:color w:val="221E1F"/>
              </w:rPr>
            </w:pPr>
            <w:bookmarkStart w:id="51" w:name="StartKeywords"/>
            <w:bookmarkEnd w:id="51"/>
            <w:r w:rsidRPr="00B963D6">
              <w:rPr>
                <w:rFonts w:ascii="Tahoma" w:hAnsi="Tahoma" w:cs="Tahoma"/>
                <w:color w:val="000000"/>
                <w:lang w:eastAsia="en-GB"/>
              </w:rPr>
              <w:t>glass</w:t>
            </w:r>
            <w:r>
              <w:rPr>
                <w:rFonts w:ascii="Tahoma" w:hAnsi="Tahoma" w:cs="Tahoma"/>
                <w:color w:val="000000"/>
                <w:lang w:eastAsia="en-GB"/>
              </w:rPr>
              <w:t>;</w:t>
            </w:r>
            <w:r w:rsidRPr="00B963D6">
              <w:rPr>
                <w:rFonts w:ascii="Tahoma" w:hAnsi="Tahoma" w:cs="Tahoma"/>
                <w:color w:val="000000"/>
                <w:lang w:eastAsia="en-GB"/>
              </w:rPr>
              <w:t xml:space="preserve"> automotive</w:t>
            </w:r>
            <w:r>
              <w:rPr>
                <w:rFonts w:ascii="Tahoma" w:hAnsi="Tahoma" w:cs="Tahoma"/>
                <w:color w:val="000000"/>
                <w:lang w:eastAsia="en-GB"/>
              </w:rPr>
              <w:t>;</w:t>
            </w:r>
            <w:r w:rsidRPr="00B963D6">
              <w:rPr>
                <w:rFonts w:ascii="Tahoma" w:hAnsi="Tahoma" w:cs="Tahoma"/>
                <w:color w:val="000000"/>
                <w:lang w:eastAsia="en-GB"/>
              </w:rPr>
              <w:t xml:space="preserve"> glazing</w:t>
            </w:r>
            <w:r>
              <w:rPr>
                <w:rFonts w:ascii="Tahoma" w:hAnsi="Tahoma" w:cs="Tahoma"/>
                <w:color w:val="000000"/>
                <w:lang w:eastAsia="en-GB"/>
              </w:rPr>
              <w:t>;</w:t>
            </w:r>
            <w:r w:rsidRPr="00B963D6">
              <w:rPr>
                <w:rFonts w:ascii="Tahoma" w:hAnsi="Tahoma" w:cs="Tahoma"/>
                <w:color w:val="000000"/>
                <w:lang w:eastAsia="en-GB"/>
              </w:rPr>
              <w:t xml:space="preserve"> cars</w:t>
            </w:r>
            <w:r>
              <w:rPr>
                <w:rFonts w:ascii="Tahoma" w:hAnsi="Tahoma" w:cs="Tahoma"/>
                <w:color w:val="000000"/>
                <w:lang w:eastAsia="en-GB"/>
              </w:rPr>
              <w:t>;</w:t>
            </w:r>
            <w:r w:rsidRPr="00B963D6">
              <w:rPr>
                <w:rFonts w:ascii="Tahoma" w:hAnsi="Tahoma" w:cs="Tahoma"/>
                <w:color w:val="000000"/>
                <w:lang w:eastAsia="en-GB"/>
              </w:rPr>
              <w:t xml:space="preserve"> vans</w:t>
            </w:r>
            <w:r>
              <w:rPr>
                <w:rFonts w:ascii="Tahoma" w:hAnsi="Tahoma" w:cs="Tahoma"/>
                <w:color w:val="000000"/>
                <w:lang w:eastAsia="en-GB"/>
              </w:rPr>
              <w:t>;</w:t>
            </w:r>
            <w:r w:rsidRPr="00B963D6">
              <w:rPr>
                <w:rFonts w:ascii="Tahoma" w:hAnsi="Tahoma" w:cs="Tahoma"/>
                <w:color w:val="000000"/>
                <w:lang w:eastAsia="en-GB"/>
              </w:rPr>
              <w:t xml:space="preserve"> mobile plant</w:t>
            </w:r>
            <w:r>
              <w:rPr>
                <w:rFonts w:ascii="Tahoma" w:hAnsi="Tahoma" w:cs="Tahoma"/>
                <w:color w:val="000000"/>
                <w:lang w:eastAsia="en-GB"/>
              </w:rPr>
              <w:t>;</w:t>
            </w:r>
            <w:r w:rsidRPr="00B963D6">
              <w:rPr>
                <w:rFonts w:ascii="Tahoma" w:hAnsi="Tahoma" w:cs="Tahoma"/>
                <w:color w:val="000000"/>
                <w:lang w:eastAsia="en-GB"/>
              </w:rPr>
              <w:t xml:space="preserve"> buses</w:t>
            </w:r>
            <w:r>
              <w:rPr>
                <w:rFonts w:ascii="Tahoma" w:hAnsi="Tahoma" w:cs="Tahoma"/>
                <w:color w:val="000000"/>
                <w:lang w:eastAsia="en-GB"/>
              </w:rPr>
              <w:t>;</w:t>
            </w:r>
            <w:r w:rsidRPr="00B963D6">
              <w:rPr>
                <w:rFonts w:ascii="Tahoma" w:hAnsi="Tahoma" w:cs="Tahoma"/>
                <w:color w:val="000000"/>
                <w:lang w:eastAsia="en-GB"/>
              </w:rPr>
              <w:t xml:space="preserve"> coaches</w:t>
            </w:r>
            <w:bookmarkStart w:id="52" w:name="EndKeywords"/>
            <w:bookmarkEnd w:id="52"/>
            <w:r w:rsidRPr="004E05F7">
              <w:rPr>
                <w:color w:val="221E1F"/>
              </w:rPr>
              <w:t xml:space="preserve"> </w:t>
            </w:r>
          </w:p>
          <w:p w:rsidR="00B06129" w:rsidRPr="004E05F7" w:rsidRDefault="00B06129" w:rsidP="00690067">
            <w:pPr>
              <w:pStyle w:val="NOSBodyText"/>
              <w:rPr>
                <w:color w:val="221E1F"/>
              </w:rPr>
            </w:pPr>
          </w:p>
        </w:tc>
      </w:tr>
    </w:tbl>
    <w:p w:rsidR="0052780A" w:rsidRDefault="0052780A" w:rsidP="0052780A"/>
    <w:sectPr w:rsidR="0052780A" w:rsidSect="005A4236">
      <w:headerReference w:type="even" r:id="rId11"/>
      <w:headerReference w:type="default" r:id="rId12"/>
      <w:footerReference w:type="even" r:id="rId13"/>
      <w:footerReference w:type="default" r:id="rId14"/>
      <w:headerReference w:type="first" r:id="rId15"/>
      <w:footerReference w:type="first" r:id="rId16"/>
      <w:pgSz w:w="11906" w:h="16838" w:code="9"/>
      <w:pgMar w:top="1440" w:right="991" w:bottom="1440"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C5E" w:rsidRDefault="00F33C5E" w:rsidP="00521BFC">
      <w:r>
        <w:separator/>
      </w:r>
    </w:p>
  </w:endnote>
  <w:endnote w:type="continuationSeparator" w:id="0">
    <w:p w:rsidR="00F33C5E" w:rsidRDefault="00F33C5E" w:rsidP="0052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F22" w:rsidRDefault="00726F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816" w:rsidRPr="00D13FFB" w:rsidRDefault="00FE4A51" w:rsidP="009F7CB5">
    <w:pPr>
      <w:pStyle w:val="Footer"/>
      <w:tabs>
        <w:tab w:val="left" w:pos="1200"/>
        <w:tab w:val="right" w:pos="10206"/>
      </w:tabs>
      <w:rPr>
        <w:sz w:val="18"/>
        <w:szCs w:val="18"/>
      </w:rPr>
    </w:pPr>
    <w:r>
      <w:rPr>
        <w:rFonts w:cs="Arial"/>
        <w:sz w:val="14"/>
        <w:szCs w:val="14"/>
      </w:rPr>
      <w:t>IMI</w:t>
    </w:r>
    <w:r w:rsidR="007A326E" w:rsidRPr="007A326E">
      <w:rPr>
        <w:rFonts w:cs="Arial"/>
        <w:sz w:val="14"/>
        <w:szCs w:val="14"/>
      </w:rPr>
      <w:t>AG10</w:t>
    </w:r>
    <w:r w:rsidR="007A326E">
      <w:rPr>
        <w:rFonts w:cs="Arial"/>
        <w:sz w:val="14"/>
        <w:szCs w:val="14"/>
      </w:rPr>
      <w:t xml:space="preserve"> </w:t>
    </w:r>
    <w:r w:rsidR="001A56A4">
      <w:rPr>
        <w:rFonts w:cs="Arial"/>
        <w:sz w:val="14"/>
        <w:szCs w:val="14"/>
      </w:rPr>
      <w:t>Shape automotive glazing</w:t>
    </w:r>
    <w:r w:rsidR="007A326E" w:rsidRPr="007A326E">
      <w:rPr>
        <w:rFonts w:cs="Arial"/>
        <w:sz w:val="14"/>
        <w:szCs w:val="14"/>
      </w:rPr>
      <w:t xml:space="preserve"> for installation in vehicles</w:t>
    </w:r>
    <w:r w:rsidR="007A326E" w:rsidRPr="00A97AF5">
      <w:rPr>
        <w:sz w:val="18"/>
        <w:szCs w:val="18"/>
      </w:rPr>
      <w:tab/>
    </w:r>
    <w:r w:rsidR="00655816">
      <w:rPr>
        <w:rFonts w:cs="Arial"/>
        <w:sz w:val="14"/>
        <w:szCs w:val="14"/>
      </w:rPr>
      <w:tab/>
    </w:r>
    <w:r w:rsidR="00655816">
      <w:rPr>
        <w:sz w:val="18"/>
        <w:szCs w:val="18"/>
      </w:rPr>
      <w:tab/>
    </w:r>
    <w:r w:rsidR="00655816">
      <w:rPr>
        <w:sz w:val="18"/>
        <w:szCs w:val="18"/>
      </w:rPr>
      <w:tab/>
    </w:r>
    <w:r w:rsidR="00D7025E" w:rsidRPr="008C0064">
      <w:rPr>
        <w:rFonts w:cs="Arial"/>
        <w:sz w:val="14"/>
        <w:szCs w:val="14"/>
      </w:rPr>
      <w:fldChar w:fldCharType="begin"/>
    </w:r>
    <w:r w:rsidR="00655816" w:rsidRPr="008C0064">
      <w:rPr>
        <w:rFonts w:cs="Arial"/>
        <w:sz w:val="14"/>
        <w:szCs w:val="14"/>
      </w:rPr>
      <w:instrText xml:space="preserve"> PAGE   \* MERGEFORMAT </w:instrText>
    </w:r>
    <w:r w:rsidR="00D7025E" w:rsidRPr="008C0064">
      <w:rPr>
        <w:rFonts w:cs="Arial"/>
        <w:sz w:val="14"/>
        <w:szCs w:val="14"/>
      </w:rPr>
      <w:fldChar w:fldCharType="separate"/>
    </w:r>
    <w:r w:rsidR="00C05D19">
      <w:rPr>
        <w:rFonts w:cs="Arial"/>
        <w:noProof/>
        <w:sz w:val="14"/>
        <w:szCs w:val="14"/>
      </w:rPr>
      <w:t>2</w:t>
    </w:r>
    <w:r w:rsidR="00D7025E" w:rsidRPr="008C0064">
      <w:rPr>
        <w:rFonts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816" w:rsidRPr="0086259F" w:rsidRDefault="00FE4A51" w:rsidP="007A326E">
    <w:pPr>
      <w:pStyle w:val="Header"/>
      <w:rPr>
        <w:sz w:val="18"/>
        <w:szCs w:val="18"/>
      </w:rPr>
    </w:pPr>
    <w:r>
      <w:rPr>
        <w:rFonts w:cs="Arial"/>
        <w:sz w:val="14"/>
        <w:szCs w:val="14"/>
      </w:rPr>
      <w:t>IMI</w:t>
    </w:r>
    <w:r w:rsidR="007A326E" w:rsidRPr="007A326E">
      <w:rPr>
        <w:rFonts w:cs="Arial"/>
        <w:sz w:val="14"/>
        <w:szCs w:val="14"/>
      </w:rPr>
      <w:t>AG10</w:t>
    </w:r>
    <w:r w:rsidR="007A326E">
      <w:rPr>
        <w:rFonts w:cs="Arial"/>
        <w:sz w:val="14"/>
        <w:szCs w:val="14"/>
      </w:rPr>
      <w:t xml:space="preserve"> </w:t>
    </w:r>
    <w:r w:rsidR="001A56A4">
      <w:rPr>
        <w:rFonts w:cs="Arial"/>
        <w:sz w:val="14"/>
        <w:szCs w:val="14"/>
      </w:rPr>
      <w:t>Shape automotive glazing</w:t>
    </w:r>
    <w:r w:rsidR="007A326E" w:rsidRPr="007A326E">
      <w:rPr>
        <w:rFonts w:cs="Arial"/>
        <w:sz w:val="14"/>
        <w:szCs w:val="14"/>
      </w:rPr>
      <w:t xml:space="preserve"> for installation in vehicles</w:t>
    </w:r>
    <w:r w:rsidR="00655816" w:rsidRPr="00A97AF5">
      <w:rPr>
        <w:sz w:val="18"/>
        <w:szCs w:val="18"/>
      </w:rPr>
      <w:tab/>
    </w:r>
    <w:r w:rsidR="00655816">
      <w:rPr>
        <w:sz w:val="18"/>
        <w:szCs w:val="18"/>
      </w:rPr>
      <w:tab/>
    </w:r>
    <w:r w:rsidR="00655816">
      <w:rPr>
        <w:sz w:val="18"/>
        <w:szCs w:val="18"/>
      </w:rPr>
      <w:tab/>
    </w:r>
    <w:r w:rsidR="00655816" w:rsidRPr="00A97AF5">
      <w:rPr>
        <w:sz w:val="18"/>
        <w:szCs w:val="18"/>
      </w:rPr>
      <w:tab/>
    </w:r>
    <w:r w:rsidR="00D7025E" w:rsidRPr="008C0064">
      <w:rPr>
        <w:rFonts w:cs="Arial"/>
        <w:sz w:val="14"/>
        <w:szCs w:val="14"/>
      </w:rPr>
      <w:fldChar w:fldCharType="begin"/>
    </w:r>
    <w:r w:rsidR="00655816" w:rsidRPr="008C0064">
      <w:rPr>
        <w:rFonts w:cs="Arial"/>
        <w:sz w:val="14"/>
        <w:szCs w:val="14"/>
      </w:rPr>
      <w:instrText xml:space="preserve"> PAGE   \* MERGEFORMAT </w:instrText>
    </w:r>
    <w:r w:rsidR="00D7025E" w:rsidRPr="008C0064">
      <w:rPr>
        <w:rFonts w:cs="Arial"/>
        <w:sz w:val="14"/>
        <w:szCs w:val="14"/>
      </w:rPr>
      <w:fldChar w:fldCharType="separate"/>
    </w:r>
    <w:r w:rsidR="00C05D19">
      <w:rPr>
        <w:rFonts w:cs="Arial"/>
        <w:noProof/>
        <w:sz w:val="14"/>
        <w:szCs w:val="14"/>
      </w:rPr>
      <w:t>1</w:t>
    </w:r>
    <w:r w:rsidR="00D7025E" w:rsidRPr="008C0064">
      <w:rPr>
        <w:rFonts w:cs="Arial"/>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C5E" w:rsidRDefault="00F33C5E" w:rsidP="00521BFC">
      <w:r>
        <w:separator/>
      </w:r>
    </w:p>
  </w:footnote>
  <w:footnote w:type="continuationSeparator" w:id="0">
    <w:p w:rsidR="00F33C5E" w:rsidRDefault="00F33C5E" w:rsidP="00521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F22" w:rsidRDefault="00726F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26E" w:rsidRDefault="00FE4A51" w:rsidP="007A326E">
    <w:pPr>
      <w:pStyle w:val="Header"/>
      <w:rPr>
        <w:rFonts w:cs="Arial"/>
        <w:sz w:val="32"/>
        <w:szCs w:val="32"/>
      </w:rPr>
    </w:pPr>
    <w:r>
      <w:rPr>
        <w:rFonts w:cs="Arial"/>
        <w:sz w:val="32"/>
        <w:szCs w:val="32"/>
      </w:rPr>
      <w:t>IMI</w:t>
    </w:r>
    <w:r w:rsidR="007A326E" w:rsidRPr="00266907">
      <w:rPr>
        <w:rFonts w:cs="Arial"/>
        <w:sz w:val="32"/>
        <w:szCs w:val="32"/>
      </w:rPr>
      <w:t>AG</w:t>
    </w:r>
    <w:r w:rsidR="007A326E">
      <w:rPr>
        <w:rFonts w:cs="Arial"/>
        <w:sz w:val="32"/>
        <w:szCs w:val="32"/>
      </w:rPr>
      <w:t>10</w:t>
    </w:r>
  </w:p>
  <w:p w:rsidR="007A326E" w:rsidRDefault="007A326E" w:rsidP="007A326E">
    <w:pPr>
      <w:pStyle w:val="Header"/>
      <w:rPr>
        <w:rFonts w:cs="Arial"/>
        <w:sz w:val="32"/>
        <w:szCs w:val="32"/>
      </w:rPr>
    </w:pPr>
    <w:r w:rsidRPr="007A326E">
      <w:rPr>
        <w:rFonts w:cs="Arial"/>
        <w:sz w:val="32"/>
        <w:szCs w:val="32"/>
      </w:rPr>
      <w:t>Shape automotive gla</w:t>
    </w:r>
    <w:r w:rsidR="001A56A4">
      <w:rPr>
        <w:rFonts w:cs="Arial"/>
        <w:sz w:val="32"/>
        <w:szCs w:val="32"/>
      </w:rPr>
      <w:t>zing</w:t>
    </w:r>
    <w:r w:rsidRPr="007A326E">
      <w:rPr>
        <w:rFonts w:cs="Arial"/>
        <w:sz w:val="32"/>
        <w:szCs w:val="32"/>
      </w:rPr>
      <w:t xml:space="preserve"> for installation in vehicles</w:t>
    </w:r>
  </w:p>
  <w:p w:rsidR="00655816" w:rsidRPr="003D422F" w:rsidRDefault="00726F22" w:rsidP="007A326E">
    <w:pPr>
      <w:pStyle w:val="Header"/>
    </w:pPr>
    <w:r>
      <w:rPr>
        <w:rFonts w:cs="Arial"/>
        <w:noProof/>
        <w:sz w:val="32"/>
        <w:szCs w:val="32"/>
        <w:lang w:eastAsia="en-GB"/>
      </w:rPr>
      <mc:AlternateContent>
        <mc:Choice Requires="wps">
          <w:drawing>
            <wp:anchor distT="0" distB="0" distL="114300" distR="114300" simplePos="0" relativeHeight="251657728" behindDoc="0" locked="0" layoutInCell="1" allowOverlap="1">
              <wp:simplePos x="0" y="0"/>
              <wp:positionH relativeFrom="column">
                <wp:posOffset>50165</wp:posOffset>
              </wp:positionH>
              <wp:positionV relativeFrom="paragraph">
                <wp:posOffset>155575</wp:posOffset>
              </wp:positionV>
              <wp:extent cx="6464300" cy="0"/>
              <wp:effectExtent l="14605" t="9525" r="7620" b="952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3A0D74" id="_x0000_t32" coordsize="21600,21600" o:spt="32" o:oned="t" path="m,l21600,21600e" filled="f">
              <v:path arrowok="t" fillok="f" o:connecttype="none"/>
              <o:lock v:ext="edit" shapetype="t"/>
            </v:shapetype>
            <v:shape id="AutoShape 12" o:spid="_x0000_s1026" type="#_x0000_t32" style="position:absolute;margin-left:3.95pt;margin-top:12.25pt;width:50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" strokecolor="#0070c0" strokeweight="1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32" w:type="dxa"/>
      <w:tblLook w:val="04A0" w:firstRow="1" w:lastRow="0" w:firstColumn="1" w:lastColumn="0" w:noHBand="0" w:noVBand="1"/>
    </w:tblPr>
    <w:tblGrid>
      <w:gridCol w:w="7616"/>
      <w:gridCol w:w="2616"/>
    </w:tblGrid>
    <w:tr w:rsidR="00655816" w:rsidTr="00EB009D">
      <w:trPr>
        <w:cantSplit/>
        <w:trHeight w:val="1065"/>
      </w:trPr>
      <w:tc>
        <w:tcPr>
          <w:tcW w:w="7616" w:type="dxa"/>
        </w:tcPr>
        <w:p w:rsidR="00655816" w:rsidRPr="00EB009D" w:rsidRDefault="00FE4A51" w:rsidP="00EB009D">
          <w:pPr>
            <w:pStyle w:val="Header"/>
            <w:spacing w:line="240" w:lineRule="auto"/>
            <w:rPr>
              <w:rFonts w:cs="Arial"/>
              <w:sz w:val="32"/>
              <w:szCs w:val="32"/>
            </w:rPr>
          </w:pPr>
          <w:r w:rsidRPr="00EB009D">
            <w:rPr>
              <w:rFonts w:cs="Arial"/>
              <w:sz w:val="32"/>
              <w:szCs w:val="32"/>
            </w:rPr>
            <w:t>IMI</w:t>
          </w:r>
          <w:r w:rsidR="00655816" w:rsidRPr="00EB009D">
            <w:rPr>
              <w:rFonts w:cs="Arial"/>
              <w:sz w:val="32"/>
              <w:szCs w:val="32"/>
            </w:rPr>
            <w:t>AG</w:t>
          </w:r>
          <w:r w:rsidR="007A326E" w:rsidRPr="00EB009D">
            <w:rPr>
              <w:rFonts w:cs="Arial"/>
              <w:sz w:val="32"/>
              <w:szCs w:val="32"/>
            </w:rPr>
            <w:t>10</w:t>
          </w:r>
        </w:p>
        <w:p w:rsidR="00655816" w:rsidRPr="00EB009D" w:rsidRDefault="007A326E" w:rsidP="001A56A4">
          <w:pPr>
            <w:pStyle w:val="Header"/>
            <w:spacing w:line="240" w:lineRule="auto"/>
            <w:rPr>
              <w:rFonts w:cs="Arial"/>
              <w:sz w:val="32"/>
              <w:szCs w:val="32"/>
            </w:rPr>
          </w:pPr>
          <w:r w:rsidRPr="00EB009D">
            <w:rPr>
              <w:rFonts w:cs="Arial"/>
              <w:sz w:val="32"/>
              <w:szCs w:val="32"/>
            </w:rPr>
            <w:t>Shape automotive gla</w:t>
          </w:r>
          <w:r w:rsidR="001A56A4">
            <w:rPr>
              <w:rFonts w:cs="Arial"/>
              <w:sz w:val="32"/>
              <w:szCs w:val="32"/>
            </w:rPr>
            <w:t>zing</w:t>
          </w:r>
          <w:r w:rsidRPr="00EB009D">
            <w:rPr>
              <w:rFonts w:cs="Arial"/>
              <w:sz w:val="32"/>
              <w:szCs w:val="32"/>
            </w:rPr>
            <w:t xml:space="preserve"> for installation in vehicles</w:t>
          </w:r>
        </w:p>
      </w:tc>
      <w:tc>
        <w:tcPr>
          <w:tcW w:w="2616" w:type="dxa"/>
        </w:tcPr>
        <w:p w:rsidR="00655816" w:rsidRDefault="00726F22" w:rsidP="00EB009D">
          <w:pPr>
            <w:pStyle w:val="Header"/>
            <w:spacing w:line="240" w:lineRule="auto"/>
            <w:jc w:val="right"/>
          </w:pPr>
          <w:r>
            <w:rPr>
              <w:noProof/>
              <w:lang w:eastAsia="en-GB"/>
            </w:rPr>
            <w:drawing>
              <wp:inline distT="0" distB="0" distL="0" distR="0">
                <wp:extent cx="1495425" cy="819150"/>
                <wp:effectExtent l="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19150"/>
                        </a:xfrm>
                        <a:prstGeom prst="rect">
                          <a:avLst/>
                        </a:prstGeom>
                        <a:noFill/>
                        <a:ln>
                          <a:noFill/>
                        </a:ln>
                      </pic:spPr>
                    </pic:pic>
                  </a:graphicData>
                </a:graphic>
              </wp:inline>
            </w:drawing>
          </w:r>
        </w:p>
      </w:tc>
    </w:tr>
  </w:tbl>
  <w:p w:rsidR="00655816" w:rsidRPr="009A1F82" w:rsidRDefault="00C05D19" w:rsidP="009A1F82">
    <w:pPr>
      <w:pStyle w:val="Header"/>
    </w:pPr>
    <w:ins w:id="53" w:author="Caroline Harris" w:date="2020-01-12T15:06:00Z">
      <w:r>
        <w:rPr>
          <w:rFonts w:cs="Arial"/>
          <w:noProof/>
          <w:sz w:val="32"/>
          <w:szCs w:val="32"/>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50191"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26F22">
      <w:rPr>
        <w:noProof/>
        <w:lang w:eastAsia="en-GB"/>
      </w:rPr>
      <mc:AlternateContent>
        <mc:Choice Requires="wps">
          <w:drawing>
            <wp:anchor distT="0" distB="0" distL="114300" distR="114300" simplePos="0" relativeHeight="251656704" behindDoc="0" locked="0" layoutInCell="1" allowOverlap="1">
              <wp:simplePos x="0" y="0"/>
              <wp:positionH relativeFrom="column">
                <wp:posOffset>12065</wp:posOffset>
              </wp:positionH>
              <wp:positionV relativeFrom="paragraph">
                <wp:posOffset>16510</wp:posOffset>
              </wp:positionV>
              <wp:extent cx="6464300" cy="0"/>
              <wp:effectExtent l="14605" t="9525" r="7620" b="952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4300" cy="0"/>
                      </a:xfrm>
                      <a:prstGeom prst="straightConnector1">
                        <a:avLst/>
                      </a:prstGeom>
                      <a:noFill/>
                      <a:ln w="127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42E4D6" id="_x0000_t32" coordsize="21600,21600" o:spt="32" o:oned="t" path="m,l21600,21600e" filled="f">
              <v:path arrowok="t" fillok="f" o:connecttype="none"/>
              <o:lock v:ext="edit" shapetype="t"/>
            </v:shapetype>
            <v:shape id="AutoShape 1" o:spid="_x0000_s1026" type="#_x0000_t32" style="position:absolute;margin-left:.95pt;margin-top:1.3pt;width:50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" strokecolor="#0070c0"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6840"/>
    <w:multiLevelType w:val="hybridMultilevel"/>
    <w:tmpl w:val="8FAA1A56"/>
    <w:lvl w:ilvl="0" w:tplc="04090017">
      <w:start w:val="1"/>
      <w:numFmt w:val="lowerLetter"/>
      <w:lvlText w:val="%1)"/>
      <w:lvlJc w:val="left"/>
      <w:pPr>
        <w:tabs>
          <w:tab w:val="num" w:pos="360"/>
        </w:tabs>
        <w:ind w:left="36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8309EC"/>
    <w:multiLevelType w:val="hybridMultilevel"/>
    <w:tmpl w:val="646E35E6"/>
    <w:lvl w:ilvl="0" w:tplc="4CB071FA">
      <w:start w:val="1"/>
      <w:numFmt w:val="decimal"/>
      <w:pStyle w:val="Knowledge"/>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42B49"/>
    <w:multiLevelType w:val="hybridMultilevel"/>
    <w:tmpl w:val="B1824FAE"/>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BB24BA5"/>
    <w:multiLevelType w:val="hybridMultilevel"/>
    <w:tmpl w:val="97901090"/>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C3F714F"/>
    <w:multiLevelType w:val="hybridMultilevel"/>
    <w:tmpl w:val="85466F9A"/>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0A1CFE"/>
    <w:multiLevelType w:val="hybridMultilevel"/>
    <w:tmpl w:val="C7B03618"/>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AED29AE"/>
    <w:multiLevelType w:val="hybridMultilevel"/>
    <w:tmpl w:val="78B2D21E"/>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DC00D5"/>
    <w:multiLevelType w:val="hybridMultilevel"/>
    <w:tmpl w:val="797E69F6"/>
    <w:lvl w:ilvl="0" w:tplc="63400A4E">
      <w:start w:val="1"/>
      <w:numFmt w:val="decimal"/>
      <w:lvlText w:val="K%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5A419C"/>
    <w:multiLevelType w:val="hybridMultilevel"/>
    <w:tmpl w:val="5D12FB1E"/>
    <w:lvl w:ilvl="0" w:tplc="1E5AE00A">
      <w:start w:val="1"/>
      <w:numFmt w:val="decimal"/>
      <w:lvlText w:val="P%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1F3084"/>
    <w:multiLevelType w:val="hybridMultilevel"/>
    <w:tmpl w:val="FE72E092"/>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FAA76A3"/>
    <w:multiLevelType w:val="hybridMultilevel"/>
    <w:tmpl w:val="3412F15A"/>
    <w:lvl w:ilvl="0" w:tplc="04090017">
      <w:start w:val="1"/>
      <w:numFmt w:val="lowerLetter"/>
      <w:lvlText w:val="%1)"/>
      <w:lvlJc w:val="left"/>
      <w:pPr>
        <w:tabs>
          <w:tab w:val="num" w:pos="360"/>
        </w:tabs>
        <w:ind w:left="360" w:hanging="360"/>
      </w:pPr>
      <w:rPr>
        <w:rFonts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941543C"/>
    <w:multiLevelType w:val="hybridMultilevel"/>
    <w:tmpl w:val="81C6F3FE"/>
    <w:lvl w:ilvl="0" w:tplc="6F9634C2">
      <w:start w:val="1"/>
      <w:numFmt w:val="decimal"/>
      <w:lvlText w:val="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0133F8"/>
    <w:multiLevelType w:val="hybridMultilevel"/>
    <w:tmpl w:val="4D169352"/>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3B614CF"/>
    <w:multiLevelType w:val="hybridMultilevel"/>
    <w:tmpl w:val="DB88872E"/>
    <w:lvl w:ilvl="0" w:tplc="6F9634C2">
      <w:start w:val="1"/>
      <w:numFmt w:val="decimal"/>
      <w:lvlText w:val="P%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7282D2E"/>
    <w:multiLevelType w:val="hybridMultilevel"/>
    <w:tmpl w:val="CF928AE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7B01294"/>
    <w:multiLevelType w:val="hybridMultilevel"/>
    <w:tmpl w:val="D9505A3C"/>
    <w:lvl w:ilvl="0" w:tplc="1C6CA8CA">
      <w:start w:val="1"/>
      <w:numFmt w:val="decimal"/>
      <w:lvlText w:val="K%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E84783"/>
    <w:multiLevelType w:val="hybridMultilevel"/>
    <w:tmpl w:val="68F6295A"/>
    <w:lvl w:ilvl="0" w:tplc="3EFE29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9914A4"/>
    <w:multiLevelType w:val="hybridMultilevel"/>
    <w:tmpl w:val="FBF47EA6"/>
    <w:lvl w:ilvl="0" w:tplc="0248DC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1F4F4E"/>
    <w:multiLevelType w:val="hybridMultilevel"/>
    <w:tmpl w:val="61A68072"/>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68E6EAB"/>
    <w:multiLevelType w:val="hybridMultilevel"/>
    <w:tmpl w:val="CE7865F0"/>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7317862"/>
    <w:multiLevelType w:val="hybridMultilevel"/>
    <w:tmpl w:val="991A0494"/>
    <w:lvl w:ilvl="0" w:tplc="E7A2EB04">
      <w:start w:val="1"/>
      <w:numFmt w:val="decimal"/>
      <w:lvlText w:val="K%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755D6E"/>
    <w:multiLevelType w:val="hybridMultilevel"/>
    <w:tmpl w:val="AD50516A"/>
    <w:lvl w:ilvl="0" w:tplc="CC4C230A">
      <w:start w:val="1"/>
      <w:numFmt w:val="decimal"/>
      <w:lvlText w:val="P%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1D2D1A"/>
    <w:multiLevelType w:val="hybridMultilevel"/>
    <w:tmpl w:val="01D0CE4E"/>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78563AC"/>
    <w:multiLevelType w:val="hybridMultilevel"/>
    <w:tmpl w:val="1C3EC73A"/>
    <w:lvl w:ilvl="0" w:tplc="6F9634C2">
      <w:start w:val="1"/>
      <w:numFmt w:val="decimal"/>
      <w:lvlText w:val="P%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EA45A6"/>
    <w:multiLevelType w:val="hybridMultilevel"/>
    <w:tmpl w:val="7EC610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A3A28C4"/>
    <w:multiLevelType w:val="hybridMultilevel"/>
    <w:tmpl w:val="420C4C0E"/>
    <w:lvl w:ilvl="0" w:tplc="63400A4E">
      <w:start w:val="1"/>
      <w:numFmt w:val="decimal"/>
      <w:lvlText w:val="K%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7" w15:restartNumberingAfterBreak="0">
    <w:nsid w:val="5E0E0023"/>
    <w:multiLevelType w:val="hybridMultilevel"/>
    <w:tmpl w:val="1F8A4E34"/>
    <w:lvl w:ilvl="0" w:tplc="7CAC422A">
      <w:start w:val="1"/>
      <w:numFmt w:val="decimal"/>
      <w:lvlText w:val="K%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0D75F20"/>
    <w:multiLevelType w:val="hybridMultilevel"/>
    <w:tmpl w:val="176AC280"/>
    <w:lvl w:ilvl="0" w:tplc="0248DC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6C1228"/>
    <w:multiLevelType w:val="hybridMultilevel"/>
    <w:tmpl w:val="7AD47A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C083EF3"/>
    <w:multiLevelType w:val="hybridMultilevel"/>
    <w:tmpl w:val="68169158"/>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6C793609"/>
    <w:multiLevelType w:val="hybridMultilevel"/>
    <w:tmpl w:val="5BD8DEC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87311E"/>
    <w:multiLevelType w:val="hybridMultilevel"/>
    <w:tmpl w:val="4EE2A4A0"/>
    <w:lvl w:ilvl="0" w:tplc="3866FE02">
      <w:start w:val="1"/>
      <w:numFmt w:val="decimal"/>
      <w:lvlText w:val="K%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2A2B31"/>
    <w:multiLevelType w:val="hybridMultilevel"/>
    <w:tmpl w:val="4F6A00D2"/>
    <w:lvl w:ilvl="0" w:tplc="63400A4E">
      <w:start w:val="1"/>
      <w:numFmt w:val="decimal"/>
      <w:lvlText w:val="K%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D92D64"/>
    <w:multiLevelType w:val="hybridMultilevel"/>
    <w:tmpl w:val="43FC7BAA"/>
    <w:lvl w:ilvl="0" w:tplc="1E5AE00A">
      <w:start w:val="1"/>
      <w:numFmt w:val="decimal"/>
      <w:lvlText w:val="P%1"/>
      <w:lvlJc w:val="left"/>
      <w:pPr>
        <w:ind w:left="360" w:hanging="360"/>
      </w:pPr>
      <w:rPr>
        <w:rFonts w:ascii="Arial" w:hAnsi="Arial" w:cs="Aria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7"/>
  </w:num>
  <w:num w:numId="2">
    <w:abstractNumId w:val="28"/>
  </w:num>
  <w:num w:numId="3">
    <w:abstractNumId w:val="7"/>
  </w:num>
  <w:num w:numId="4">
    <w:abstractNumId w:val="6"/>
  </w:num>
  <w:num w:numId="5">
    <w:abstractNumId w:val="36"/>
  </w:num>
  <w:num w:numId="6">
    <w:abstractNumId w:val="41"/>
  </w:num>
  <w:num w:numId="7">
    <w:abstractNumId w:val="15"/>
  </w:num>
  <w:num w:numId="8">
    <w:abstractNumId w:val="47"/>
  </w:num>
  <w:num w:numId="9">
    <w:abstractNumId w:val="46"/>
  </w:num>
  <w:num w:numId="10">
    <w:abstractNumId w:val="39"/>
  </w:num>
  <w:num w:numId="11">
    <w:abstractNumId w:val="31"/>
  </w:num>
  <w:num w:numId="12">
    <w:abstractNumId w:val="24"/>
  </w:num>
  <w:num w:numId="13">
    <w:abstractNumId w:val="8"/>
  </w:num>
  <w:num w:numId="14">
    <w:abstractNumId w:val="30"/>
  </w:num>
  <w:num w:numId="15">
    <w:abstractNumId w:val="1"/>
  </w:num>
  <w:num w:numId="16">
    <w:abstractNumId w:val="43"/>
  </w:num>
  <w:num w:numId="17">
    <w:abstractNumId w:val="33"/>
  </w:num>
  <w:num w:numId="18">
    <w:abstractNumId w:val="2"/>
  </w:num>
  <w:num w:numId="19">
    <w:abstractNumId w:val="38"/>
  </w:num>
  <w:num w:numId="20">
    <w:abstractNumId w:val="25"/>
  </w:num>
  <w:num w:numId="21">
    <w:abstractNumId w:val="21"/>
  </w:num>
  <w:num w:numId="22">
    <w:abstractNumId w:val="5"/>
  </w:num>
  <w:num w:numId="23">
    <w:abstractNumId w:val="26"/>
  </w:num>
  <w:num w:numId="24">
    <w:abstractNumId w:val="14"/>
  </w:num>
  <w:num w:numId="25">
    <w:abstractNumId w:val="19"/>
  </w:num>
  <w:num w:numId="26">
    <w:abstractNumId w:val="23"/>
  </w:num>
  <w:num w:numId="27">
    <w:abstractNumId w:val="35"/>
  </w:num>
  <w:num w:numId="28">
    <w:abstractNumId w:val="0"/>
    <w:lvlOverride w:ilvl="0">
      <w:startOverride w:val="1"/>
    </w:lvlOverride>
  </w:num>
  <w:num w:numId="29">
    <w:abstractNumId w:val="13"/>
  </w:num>
  <w:num w:numId="30">
    <w:abstractNumId w:val="22"/>
  </w:num>
  <w:num w:numId="31">
    <w:abstractNumId w:val="16"/>
  </w:num>
  <w:num w:numId="32">
    <w:abstractNumId w:val="29"/>
  </w:num>
  <w:num w:numId="33">
    <w:abstractNumId w:val="44"/>
  </w:num>
  <w:num w:numId="34">
    <w:abstractNumId w:val="18"/>
  </w:num>
  <w:num w:numId="35">
    <w:abstractNumId w:val="37"/>
  </w:num>
  <w:num w:numId="36">
    <w:abstractNumId w:val="12"/>
  </w:num>
  <w:num w:numId="37">
    <w:abstractNumId w:val="45"/>
  </w:num>
  <w:num w:numId="38">
    <w:abstractNumId w:val="20"/>
  </w:num>
  <w:num w:numId="39">
    <w:abstractNumId w:val="42"/>
  </w:num>
  <w:num w:numId="40">
    <w:abstractNumId w:val="11"/>
  </w:num>
  <w:num w:numId="41">
    <w:abstractNumId w:val="27"/>
  </w:num>
  <w:num w:numId="42">
    <w:abstractNumId w:val="0"/>
  </w:num>
  <w:num w:numId="43">
    <w:abstractNumId w:val="10"/>
  </w:num>
  <w:num w:numId="44">
    <w:abstractNumId w:val="48"/>
  </w:num>
  <w:num w:numId="45">
    <w:abstractNumId w:val="40"/>
  </w:num>
  <w:num w:numId="46">
    <w:abstractNumId w:val="32"/>
  </w:num>
  <w:num w:numId="47">
    <w:abstractNumId w:val="4"/>
  </w:num>
  <w:num w:numId="48">
    <w:abstractNumId w:val="3"/>
  </w:num>
  <w:num w:numId="49">
    <w:abstractNumId w:val="34"/>
  </w:num>
  <w:num w:numId="5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ine Harris">
    <w15:presenceInfo w15:providerId="AD" w15:userId="S-1-5-21-2144426628-582825237-502530550-14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drawingGridHorizontalSpacing w:val="110"/>
  <w:displayHorizontalDrawingGridEvery w:val="2"/>
  <w:characterSpacingControl w:val="doNotCompress"/>
  <w:hdrShapeDefaults>
    <o:shapedefaults v:ext="edit" spidmax="50192"/>
    <o:shapelayout v:ext="edit">
      <o:idmap v:ext="edit" data="4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4639"/>
    <w:rsid w:val="00066CD2"/>
    <w:rsid w:val="00074FC4"/>
    <w:rsid w:val="00077B79"/>
    <w:rsid w:val="00082C90"/>
    <w:rsid w:val="00084043"/>
    <w:rsid w:val="00085418"/>
    <w:rsid w:val="000867C6"/>
    <w:rsid w:val="00087637"/>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073CA"/>
    <w:rsid w:val="001103C6"/>
    <w:rsid w:val="00115544"/>
    <w:rsid w:val="0013639C"/>
    <w:rsid w:val="0016238F"/>
    <w:rsid w:val="001634E2"/>
    <w:rsid w:val="00173AEB"/>
    <w:rsid w:val="00176E82"/>
    <w:rsid w:val="00181052"/>
    <w:rsid w:val="00185673"/>
    <w:rsid w:val="00194432"/>
    <w:rsid w:val="001A306E"/>
    <w:rsid w:val="001A56A4"/>
    <w:rsid w:val="001B06EE"/>
    <w:rsid w:val="001B0A7B"/>
    <w:rsid w:val="001B0BA6"/>
    <w:rsid w:val="001B27F0"/>
    <w:rsid w:val="001B31A1"/>
    <w:rsid w:val="001B7A7F"/>
    <w:rsid w:val="001C2FB9"/>
    <w:rsid w:val="001C52C2"/>
    <w:rsid w:val="001D17C9"/>
    <w:rsid w:val="001D5001"/>
    <w:rsid w:val="001E0471"/>
    <w:rsid w:val="001E2417"/>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664D"/>
    <w:rsid w:val="00262F5D"/>
    <w:rsid w:val="00266907"/>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37E37"/>
    <w:rsid w:val="00345B06"/>
    <w:rsid w:val="003521D1"/>
    <w:rsid w:val="00353396"/>
    <w:rsid w:val="0036118B"/>
    <w:rsid w:val="003722CD"/>
    <w:rsid w:val="00377DED"/>
    <w:rsid w:val="00380447"/>
    <w:rsid w:val="00387C8A"/>
    <w:rsid w:val="003B7932"/>
    <w:rsid w:val="003C4768"/>
    <w:rsid w:val="003C6D88"/>
    <w:rsid w:val="003D3486"/>
    <w:rsid w:val="003D422F"/>
    <w:rsid w:val="003D524D"/>
    <w:rsid w:val="003D7EF3"/>
    <w:rsid w:val="003E2694"/>
    <w:rsid w:val="003F7686"/>
    <w:rsid w:val="00401539"/>
    <w:rsid w:val="004103D1"/>
    <w:rsid w:val="0041273C"/>
    <w:rsid w:val="00414C13"/>
    <w:rsid w:val="004156D8"/>
    <w:rsid w:val="004200FB"/>
    <w:rsid w:val="004228B1"/>
    <w:rsid w:val="00431135"/>
    <w:rsid w:val="00431CA1"/>
    <w:rsid w:val="004322D1"/>
    <w:rsid w:val="004323FE"/>
    <w:rsid w:val="00436586"/>
    <w:rsid w:val="004375BF"/>
    <w:rsid w:val="00447016"/>
    <w:rsid w:val="00451CC3"/>
    <w:rsid w:val="00467D6A"/>
    <w:rsid w:val="00474BDB"/>
    <w:rsid w:val="004851D2"/>
    <w:rsid w:val="004901D8"/>
    <w:rsid w:val="00491F62"/>
    <w:rsid w:val="004971C9"/>
    <w:rsid w:val="00497C87"/>
    <w:rsid w:val="004A57E2"/>
    <w:rsid w:val="004B12F4"/>
    <w:rsid w:val="004B1702"/>
    <w:rsid w:val="004B22FE"/>
    <w:rsid w:val="004D08DE"/>
    <w:rsid w:val="004D0EEB"/>
    <w:rsid w:val="004D1F3B"/>
    <w:rsid w:val="004D6960"/>
    <w:rsid w:val="004E21DC"/>
    <w:rsid w:val="004F4561"/>
    <w:rsid w:val="0050084C"/>
    <w:rsid w:val="005027E6"/>
    <w:rsid w:val="00515426"/>
    <w:rsid w:val="00521BFC"/>
    <w:rsid w:val="0052780A"/>
    <w:rsid w:val="00540315"/>
    <w:rsid w:val="00540609"/>
    <w:rsid w:val="00545BAC"/>
    <w:rsid w:val="00550971"/>
    <w:rsid w:val="00553334"/>
    <w:rsid w:val="00556342"/>
    <w:rsid w:val="00563BF7"/>
    <w:rsid w:val="005833E2"/>
    <w:rsid w:val="005A4236"/>
    <w:rsid w:val="005A4D0E"/>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404D"/>
    <w:rsid w:val="00637642"/>
    <w:rsid w:val="0064253C"/>
    <w:rsid w:val="00647493"/>
    <w:rsid w:val="006505B2"/>
    <w:rsid w:val="00655816"/>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0203"/>
    <w:rsid w:val="00724E04"/>
    <w:rsid w:val="00726306"/>
    <w:rsid w:val="00726F22"/>
    <w:rsid w:val="00742745"/>
    <w:rsid w:val="00753242"/>
    <w:rsid w:val="007613C5"/>
    <w:rsid w:val="00762896"/>
    <w:rsid w:val="00762E29"/>
    <w:rsid w:val="00780EAB"/>
    <w:rsid w:val="00782D06"/>
    <w:rsid w:val="00785D30"/>
    <w:rsid w:val="00791C53"/>
    <w:rsid w:val="007A13ED"/>
    <w:rsid w:val="007A326E"/>
    <w:rsid w:val="007B0672"/>
    <w:rsid w:val="007C232F"/>
    <w:rsid w:val="007C7DC5"/>
    <w:rsid w:val="007D3CB0"/>
    <w:rsid w:val="007D52B7"/>
    <w:rsid w:val="007E1B5F"/>
    <w:rsid w:val="007E7D16"/>
    <w:rsid w:val="007F3114"/>
    <w:rsid w:val="0082306F"/>
    <w:rsid w:val="00823628"/>
    <w:rsid w:val="0084302D"/>
    <w:rsid w:val="00845446"/>
    <w:rsid w:val="00847EA7"/>
    <w:rsid w:val="00860755"/>
    <w:rsid w:val="008616C3"/>
    <w:rsid w:val="0086259F"/>
    <w:rsid w:val="00862792"/>
    <w:rsid w:val="00862D76"/>
    <w:rsid w:val="008642AB"/>
    <w:rsid w:val="00866606"/>
    <w:rsid w:val="008829A1"/>
    <w:rsid w:val="00885AA9"/>
    <w:rsid w:val="00886A13"/>
    <w:rsid w:val="0089143B"/>
    <w:rsid w:val="00892883"/>
    <w:rsid w:val="008961DA"/>
    <w:rsid w:val="00897CD9"/>
    <w:rsid w:val="008A2610"/>
    <w:rsid w:val="008A4462"/>
    <w:rsid w:val="008A4E8E"/>
    <w:rsid w:val="008B04B4"/>
    <w:rsid w:val="008B21FF"/>
    <w:rsid w:val="008B3E91"/>
    <w:rsid w:val="008B472C"/>
    <w:rsid w:val="008C0064"/>
    <w:rsid w:val="008F6C80"/>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75E4E"/>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26EC"/>
    <w:rsid w:val="00A139AF"/>
    <w:rsid w:val="00A13C08"/>
    <w:rsid w:val="00A560A0"/>
    <w:rsid w:val="00A664B3"/>
    <w:rsid w:val="00A73B2E"/>
    <w:rsid w:val="00A83852"/>
    <w:rsid w:val="00A910A6"/>
    <w:rsid w:val="00A92AB5"/>
    <w:rsid w:val="00A9731F"/>
    <w:rsid w:val="00A97AF5"/>
    <w:rsid w:val="00AA411C"/>
    <w:rsid w:val="00AB493E"/>
    <w:rsid w:val="00AB7B1B"/>
    <w:rsid w:val="00AC5EE5"/>
    <w:rsid w:val="00AD572B"/>
    <w:rsid w:val="00AE001E"/>
    <w:rsid w:val="00AE57EF"/>
    <w:rsid w:val="00B0200C"/>
    <w:rsid w:val="00B06129"/>
    <w:rsid w:val="00B11FE4"/>
    <w:rsid w:val="00B15A0B"/>
    <w:rsid w:val="00B165CE"/>
    <w:rsid w:val="00B4020E"/>
    <w:rsid w:val="00B43F9A"/>
    <w:rsid w:val="00B51DAF"/>
    <w:rsid w:val="00B5446B"/>
    <w:rsid w:val="00B652FB"/>
    <w:rsid w:val="00B654D0"/>
    <w:rsid w:val="00B73F65"/>
    <w:rsid w:val="00B82F94"/>
    <w:rsid w:val="00B9514C"/>
    <w:rsid w:val="00BA174C"/>
    <w:rsid w:val="00BA2445"/>
    <w:rsid w:val="00BC5E81"/>
    <w:rsid w:val="00BE436E"/>
    <w:rsid w:val="00BF663F"/>
    <w:rsid w:val="00C05D19"/>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4575D"/>
    <w:rsid w:val="00D50956"/>
    <w:rsid w:val="00D52F22"/>
    <w:rsid w:val="00D646F9"/>
    <w:rsid w:val="00D7025E"/>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0BF1"/>
    <w:rsid w:val="00E664BC"/>
    <w:rsid w:val="00E66529"/>
    <w:rsid w:val="00E80A62"/>
    <w:rsid w:val="00EB009D"/>
    <w:rsid w:val="00EB50D3"/>
    <w:rsid w:val="00EC19B3"/>
    <w:rsid w:val="00EC1AA4"/>
    <w:rsid w:val="00EC71A9"/>
    <w:rsid w:val="00ED309B"/>
    <w:rsid w:val="00ED4338"/>
    <w:rsid w:val="00EE5D4B"/>
    <w:rsid w:val="00F00BB0"/>
    <w:rsid w:val="00F02CCD"/>
    <w:rsid w:val="00F0650D"/>
    <w:rsid w:val="00F10D28"/>
    <w:rsid w:val="00F129CF"/>
    <w:rsid w:val="00F152BB"/>
    <w:rsid w:val="00F2327D"/>
    <w:rsid w:val="00F25CCF"/>
    <w:rsid w:val="00F2717E"/>
    <w:rsid w:val="00F307E2"/>
    <w:rsid w:val="00F33C5E"/>
    <w:rsid w:val="00F353EE"/>
    <w:rsid w:val="00F404FC"/>
    <w:rsid w:val="00F4296C"/>
    <w:rsid w:val="00F45010"/>
    <w:rsid w:val="00F45348"/>
    <w:rsid w:val="00F51A41"/>
    <w:rsid w:val="00F656FD"/>
    <w:rsid w:val="00F72712"/>
    <w:rsid w:val="00F75610"/>
    <w:rsid w:val="00F83C96"/>
    <w:rsid w:val="00F90C6C"/>
    <w:rsid w:val="00F90E29"/>
    <w:rsid w:val="00F96AF3"/>
    <w:rsid w:val="00FA164F"/>
    <w:rsid w:val="00FB3A0A"/>
    <w:rsid w:val="00FB464C"/>
    <w:rsid w:val="00FB6FAF"/>
    <w:rsid w:val="00FB7C0B"/>
    <w:rsid w:val="00FB7E70"/>
    <w:rsid w:val="00FC2345"/>
    <w:rsid w:val="00FC6F60"/>
    <w:rsid w:val="00FD0954"/>
    <w:rsid w:val="00FD64FB"/>
    <w:rsid w:val="00FD7584"/>
    <w:rsid w:val="00FD759E"/>
    <w:rsid w:val="00FD775F"/>
    <w:rsid w:val="00FE3F3E"/>
    <w:rsid w:val="00FE4A51"/>
    <w:rsid w:val="00FE7F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92"/>
    <o:shapelayout v:ext="edit">
      <o:idmap v:ext="edit" data="1"/>
    </o:shapelayout>
  </w:shapeDefaults>
  <w:decimalSymbol w:val="."/>
  <w:listSeparator w:val=","/>
  <w15:docId w15:val="{919EAE4D-CB23-4441-B913-3768D8EAC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AF5"/>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064639"/>
    <w:pPr>
      <w:keepNext/>
      <w:keepLines/>
      <w:outlineLvl w:val="0"/>
    </w:pPr>
    <w:rPr>
      <w:rFonts w:eastAsia="Times New Roman"/>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imes New Roman"/>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rPr>
      <w:rFonts w:ascii="Arial" w:hAnsi="Arial"/>
      <w:sz w:val="22"/>
      <w:szCs w:val="22"/>
      <w:lang w:eastAsia="en-US"/>
    </w:rPr>
  </w:style>
  <w:style w:type="character" w:customStyle="1" w:styleId="Heading1Char">
    <w:name w:val="Heading 1 Char"/>
    <w:basedOn w:val="DefaultParagraphFont"/>
    <w:link w:val="Heading1"/>
    <w:uiPriority w:val="9"/>
    <w:rsid w:val="00064639"/>
    <w:rPr>
      <w:rFonts w:ascii="Arial" w:eastAsia="Times New Roman" w:hAnsi="Arial" w:cs="Times New Roman"/>
      <w:bCs/>
      <w:sz w:val="28"/>
      <w:szCs w:val="28"/>
    </w:rPr>
  </w:style>
  <w:style w:type="character" w:customStyle="1" w:styleId="Heading2Char">
    <w:name w:val="Heading 2 Char"/>
    <w:basedOn w:val="DefaultParagraphFont"/>
    <w:link w:val="Heading2"/>
    <w:uiPriority w:val="9"/>
    <w:semiHidden/>
    <w:rsid w:val="00115544"/>
    <w:rPr>
      <w:rFonts w:ascii="Arial" w:eastAsia="Times New Roman" w:hAnsi="Arial" w:cs="Times New Roman"/>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line="240" w:lineRule="auto"/>
    </w:pPr>
    <w:rPr>
      <w:b/>
      <w:noProof/>
      <w:color w:val="0070C0"/>
      <w:sz w:val="26"/>
      <w:lang w:eastAsia="en-GB"/>
    </w:rPr>
  </w:style>
  <w:style w:type="paragraph" w:customStyle="1" w:styleId="NOSBodyText">
    <w:name w:val="NOS Body Text"/>
    <w:basedOn w:val="Normal"/>
    <w:qFormat/>
    <w:rsid w:val="0063089C"/>
    <w:pPr>
      <w:spacing w:line="300" w:lineRule="exact"/>
    </w:p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53334"/>
    <w:pPr>
      <w:numPr>
        <w:numId w:val="6"/>
      </w:numPr>
      <w:spacing w:line="276" w:lineRule="auto"/>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21511C"/>
    <w:rPr>
      <w:color w:val="808080"/>
    </w:rPr>
  </w:style>
  <w:style w:type="paragraph" w:customStyle="1" w:styleId="PerformanceCriteria">
    <w:name w:val="Performance Criteria"/>
    <w:basedOn w:val="Normal"/>
    <w:rsid w:val="00553334"/>
    <w:pPr>
      <w:spacing w:after="120" w:line="240" w:lineRule="auto"/>
    </w:pPr>
    <w:rPr>
      <w:rFonts w:eastAsia="Times New Roman"/>
      <w:sz w:val="20"/>
      <w:szCs w:val="24"/>
    </w:rPr>
  </w:style>
  <w:style w:type="paragraph" w:customStyle="1" w:styleId="Knowledge">
    <w:name w:val="Knowledge"/>
    <w:basedOn w:val="Normal"/>
    <w:rsid w:val="00553334"/>
    <w:pPr>
      <w:numPr>
        <w:numId w:val="18"/>
      </w:numPr>
      <w:spacing w:before="120" w:after="120" w:line="240" w:lineRule="auto"/>
    </w:pPr>
    <w:rPr>
      <w:rFonts w:eastAsia="Times New Roman"/>
      <w:i/>
      <w:sz w:val="20"/>
      <w:szCs w:val="24"/>
    </w:rPr>
  </w:style>
  <w:style w:type="paragraph" w:customStyle="1" w:styleId="EvidenceHeader">
    <w:name w:val="Evidence Header"/>
    <w:basedOn w:val="Normal"/>
    <w:rsid w:val="00553334"/>
    <w:pPr>
      <w:spacing w:before="120" w:after="120" w:line="240" w:lineRule="auto"/>
    </w:pPr>
    <w:rPr>
      <w:rFonts w:eastAsia="Times New Roman"/>
      <w:b/>
      <w:bCs/>
      <w:i/>
      <w:iCs/>
      <w:sz w:val="20"/>
      <w:szCs w:val="24"/>
    </w:rPr>
  </w:style>
  <w:style w:type="paragraph" w:styleId="ListParagraph">
    <w:name w:val="List Paragraph"/>
    <w:basedOn w:val="Normal"/>
    <w:uiPriority w:val="99"/>
    <w:qFormat/>
    <w:rsid w:val="005533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83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7DC7E356603C42952EEB2561A95847" ma:contentTypeVersion="0" ma:contentTypeDescription="Create a new document." ma:contentTypeScope="" ma:versionID="23916134196f66c1fb0040a4df19f62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5614-C893-4BB7-9216-4AF1AA288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16AA03E-1AFB-4298-97C3-EEEA8EB0245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4.xml><?xml version="1.0" encoding="utf-8"?>
<ds:datastoreItem xmlns:ds="http://schemas.openxmlformats.org/officeDocument/2006/customXml" ds:itemID="{9D213E40-41FD-4B7A-82FF-FF3908838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Caroline Harris</cp:lastModifiedBy>
  <cp:revision>3</cp:revision>
  <dcterms:created xsi:type="dcterms:W3CDTF">2020-01-12T15:08:00Z</dcterms:created>
  <dcterms:modified xsi:type="dcterms:W3CDTF">2020-01-13T17:13:00Z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0x010100EA7DC7E356603C42952EEB2561A95847</vt:lpwstr>
  </property>
</Properties>
</file>